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909D" w14:textId="77777777" w:rsidR="007112A3" w:rsidRPr="00A302F0" w:rsidRDefault="007112A3" w:rsidP="007112A3">
      <w:pPr>
        <w:pStyle w:val="3"/>
        <w:ind w:left="993" w:hanging="993"/>
      </w:pPr>
      <w:bookmarkStart w:id="0" w:name="_Toc84001487"/>
      <w:bookmarkStart w:id="1" w:name="_Toc85803429"/>
      <w:r>
        <w:t>RCO30</w:t>
      </w:r>
      <w:r w:rsidRPr="00B84AE8">
        <w:t xml:space="preserve"> – </w:t>
      </w:r>
      <w:r w:rsidRPr="00F94710">
        <w:t>Μήκος νέων ή αναβαθμισμένων σωλήνων για τα συστήματα διανομής των δημοσίων δικτύων ύδρευσης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7112A3" w:rsidRPr="001A2A76" w14:paraId="57526E55" w14:textId="77777777" w:rsidTr="006305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65DAAA5A" w14:textId="77777777" w:rsidR="007112A3" w:rsidRPr="005F28E1" w:rsidRDefault="007112A3" w:rsidP="0063051F">
            <w:pPr>
              <w:spacing w:before="60" w:after="60" w:line="240" w:lineRule="auto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10C63E4D" w14:textId="77777777" w:rsidR="007112A3" w:rsidRPr="009B6C0E" w:rsidRDefault="007112A3" w:rsidP="0063051F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2050D043" w14:textId="77777777" w:rsidR="007112A3" w:rsidRPr="009B6C0E" w:rsidRDefault="007112A3" w:rsidP="0063051F">
            <w:pPr>
              <w:spacing w:before="60" w:after="6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 Δείκτη</w:t>
            </w:r>
          </w:p>
        </w:tc>
      </w:tr>
      <w:tr w:rsidR="007112A3" w:rsidRPr="001A2A76" w14:paraId="7F220B78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105FA479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40357785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5E3700AE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 xml:space="preserve">ΕΤΠΑ, ΤΣ </w:t>
            </w:r>
          </w:p>
        </w:tc>
      </w:tr>
      <w:tr w:rsidR="007112A3" w:rsidRPr="001A2A76" w14:paraId="749CA11F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81EE8E3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34D934B1" w14:textId="77777777" w:rsidR="007112A3" w:rsidRPr="005F28E1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0BC7372E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RC</w:t>
            </w:r>
            <w:r w:rsidRPr="009B6C0E">
              <w:rPr>
                <w:rFonts w:cstheme="minorHAnsi"/>
                <w:b/>
                <w:bCs/>
                <w:color w:val="000000"/>
                <w:sz w:val="20"/>
                <w:szCs w:val="20"/>
                <w:lang w:val="en-US" w:eastAsia="el-GR"/>
              </w:rPr>
              <w:t>O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30</w:t>
            </w:r>
          </w:p>
        </w:tc>
      </w:tr>
      <w:tr w:rsidR="007112A3" w:rsidRPr="001A2A76" w14:paraId="223D4385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7DE120E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5D677D39" w14:textId="77777777" w:rsidR="007112A3" w:rsidRPr="005F28E1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663BE140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6E0A21">
              <w:rPr>
                <w:rFonts w:cstheme="minorHAnsi"/>
                <w:b/>
                <w:bCs/>
                <w:color w:val="000000"/>
                <w:sz w:val="20"/>
                <w:szCs w:val="20"/>
                <w:lang w:eastAsia="el-GR"/>
              </w:rPr>
              <w:t>Μήκος νέων ή αναβαθμισμένων σωλήνων για τα συστήματα διανομής των δημοσίων δικτύων ύδρευσης</w:t>
            </w:r>
          </w:p>
        </w:tc>
      </w:tr>
      <w:tr w:rsidR="007112A3" w:rsidRPr="007112A3" w14:paraId="0FE2CC29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2354150B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6BB804A9" w14:textId="77777777" w:rsidR="007112A3" w:rsidRPr="00506142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506142">
              <w:rPr>
                <w:rFonts w:cstheme="minorHAnsi"/>
                <w:color w:val="000000"/>
                <w:sz w:val="20"/>
                <w:szCs w:val="2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0D97B40B" w14:textId="77777777" w:rsidR="007112A3" w:rsidRPr="00D564EB" w:rsidDel="005C100D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val="en-US" w:eastAsia="el-GR"/>
              </w:rPr>
              <w:t>RCO30 Water: Length of pipes for public water supply</w:t>
            </w:r>
          </w:p>
        </w:tc>
      </w:tr>
      <w:tr w:rsidR="007112A3" w:rsidRPr="001A2A76" w14:paraId="297191CF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BF0349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5CEDB872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26C9DEB5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Χιλιόμετρα</w:t>
            </w:r>
          </w:p>
        </w:tc>
      </w:tr>
      <w:tr w:rsidR="007112A3" w:rsidRPr="001A2A76" w14:paraId="68B2F5E5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4F373B1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0AA9F757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35827443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Εκροών</w:t>
            </w:r>
          </w:p>
        </w:tc>
      </w:tr>
      <w:tr w:rsidR="007112A3" w:rsidRPr="001A2A76" w14:paraId="3E3B3838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903DF0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1CA501AC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013DE307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0</w:t>
            </w:r>
          </w:p>
        </w:tc>
      </w:tr>
      <w:tr w:rsidR="007112A3" w:rsidRPr="001A2A76" w14:paraId="6F120791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0E88A6D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74131A83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1BED0629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&gt;=0</w:t>
            </w:r>
          </w:p>
        </w:tc>
      </w:tr>
      <w:tr w:rsidR="007112A3" w:rsidRPr="001A2A76" w14:paraId="389604F1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1B93A1E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59F74EDD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7F995670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&gt;0</w:t>
            </w:r>
          </w:p>
        </w:tc>
      </w:tr>
      <w:tr w:rsidR="007112A3" w:rsidRPr="001A2A76" w14:paraId="350C1B86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486DEF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6BAE689A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14:paraId="1CEFC2AD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Σ.Π. 2 Πιο Πράσινη Ευρώπη</w:t>
            </w:r>
          </w:p>
        </w:tc>
      </w:tr>
      <w:tr w:rsidR="007112A3" w:rsidRPr="001A2A76" w14:paraId="73BAA75C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C88B1C2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13181D4C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14:paraId="1F289A78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sz w:val="20"/>
                <w:szCs w:val="20"/>
              </w:rPr>
              <w:t>RSO2.5 Πρόσβαση στο νερό</w:t>
            </w:r>
          </w:p>
        </w:tc>
      </w:tr>
      <w:tr w:rsidR="007112A3" w:rsidRPr="001A2A76" w14:paraId="63CEDF37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B37659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31D00CF9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158E81BA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Το μήκος νέων ή αναβαθμισμένων αγωγών των συστημάτων διανομής των δημοσίων δικτύων ύδρευσης. Η αναβάθμιση αναφέρεται σε σημαντικές βελτιώσεις που στοχεύουν σε υψηλότερη ποιότητα νερού ή/και στη μείωση των απωλειών νερού. Οι αγωγοί ύδρευσης πρέπει να ολοκληρωθούν ως προς το φυσικό αντικείμενο προκειμένου να ληφθούν υπόψη κατά τον υπολογισμό της τιμής επίτευξης του δείκτη.</w:t>
            </w:r>
          </w:p>
          <w:p w14:paraId="17138B2C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Η συντήρηση και οι επισκευές των αγωγών του δικτύου ύδρευσης δεν καλύπτονται από το δείκτη.</w:t>
            </w:r>
          </w:p>
        </w:tc>
      </w:tr>
      <w:tr w:rsidR="007112A3" w:rsidRPr="001A2A76" w14:paraId="15661C40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12561EB8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0CE5353D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50382812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Υποστηριζόμενα έργα</w:t>
            </w:r>
          </w:p>
        </w:tc>
      </w:tr>
      <w:tr w:rsidR="007112A3" w:rsidRPr="001A2A76" w14:paraId="37764EA2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9567156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5446988D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sz w:val="20"/>
                <w:szCs w:val="20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33574EC9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color w:val="000000"/>
                <w:sz w:val="20"/>
                <w:szCs w:val="2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7112A3" w:rsidRPr="001A2A76" w14:paraId="5742AE33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0B37FFB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1141A5F0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1E87B54B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7112A3" w:rsidRPr="001A2A76" w14:paraId="1A9610AD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421BDF5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0D813B45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31CB82AF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/>
                <w:iCs/>
                <w:color w:val="000000"/>
                <w:sz w:val="20"/>
                <w:szCs w:val="20"/>
                <w:lang w:eastAsia="el-GR"/>
              </w:rPr>
              <w:t>Κανόνας 1: Αναφορές ανά ειδικό στόχο</w:t>
            </w:r>
          </w:p>
          <w:p w14:paraId="67614B63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</w:pPr>
            <w:r w:rsidRPr="00D564EB">
              <w:rPr>
                <w:rFonts w:cstheme="minorHAnsi"/>
                <w:iCs/>
                <w:color w:val="000000"/>
                <w:sz w:val="20"/>
                <w:szCs w:val="2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7112A3" w:rsidRPr="001A2A76" w14:paraId="6C8D69A9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0A6C0E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4CE01932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4C337146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  <w:tr w:rsidR="007112A3" w:rsidRPr="001A2A76" w14:paraId="00045462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81B736E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20280054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  <w:proofErr w:type="spellStart"/>
            <w:r w:rsidRPr="00D564EB">
              <w:rPr>
                <w:rFonts w:cstheme="minorHAnsi"/>
                <w:sz w:val="20"/>
                <w:szCs w:val="20"/>
                <w:lang w:eastAsia="el-GR"/>
              </w:rPr>
              <w:t>Συσχετιζόμενος</w:t>
            </w:r>
            <w:proofErr w:type="spellEnd"/>
            <w:r w:rsidRPr="00D564EB">
              <w:rPr>
                <w:rFonts w:cstheme="minorHAnsi"/>
                <w:sz w:val="20"/>
                <w:szCs w:val="20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  <w:hideMark/>
          </w:tcPr>
          <w:p w14:paraId="39A1674A" w14:textId="77777777" w:rsidR="007112A3" w:rsidRPr="00D564EB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el-GR"/>
              </w:rPr>
            </w:pPr>
          </w:p>
        </w:tc>
      </w:tr>
      <w:tr w:rsidR="007112A3" w:rsidRPr="001A2A76" w14:paraId="08EBF5A6" w14:textId="77777777" w:rsidTr="006305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125E68E" w14:textId="77777777" w:rsidR="007112A3" w:rsidRPr="005F28E1" w:rsidRDefault="007112A3" w:rsidP="0063051F">
            <w:pPr>
              <w:spacing w:before="60" w:after="60" w:line="240" w:lineRule="auto"/>
              <w:jc w:val="center"/>
              <w:rPr>
                <w:rFonts w:cstheme="minorHAnsi"/>
                <w:b w:val="0"/>
                <w:bCs w:val="0"/>
                <w:color w:val="000000"/>
                <w:sz w:val="20"/>
                <w:szCs w:val="20"/>
                <w:lang w:eastAsia="el-GR"/>
              </w:rPr>
            </w:pPr>
            <w:r w:rsidRPr="005F28E1">
              <w:rPr>
                <w:rFonts w:cstheme="minorHAnsi"/>
                <w:color w:val="000000"/>
                <w:sz w:val="20"/>
                <w:szCs w:val="20"/>
                <w:lang w:eastAsia="el-GR"/>
              </w:rPr>
              <w:lastRenderedPageBreak/>
              <w:t>17</w:t>
            </w:r>
          </w:p>
        </w:tc>
        <w:tc>
          <w:tcPr>
            <w:tcW w:w="1145" w:type="pct"/>
            <w:noWrap/>
            <w:hideMark/>
          </w:tcPr>
          <w:p w14:paraId="660A9CD8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  <w:r w:rsidRPr="009B6C0E">
              <w:rPr>
                <w:rFonts w:cstheme="minorHAnsi"/>
                <w:color w:val="000000"/>
                <w:sz w:val="20"/>
                <w:szCs w:val="2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402FE834" w14:textId="77777777" w:rsidR="007112A3" w:rsidRPr="009B6C0E" w:rsidRDefault="007112A3" w:rsidP="0063051F">
            <w:pPr>
              <w:spacing w:before="6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5F3BA437" w14:textId="77777777" w:rsidR="007112A3" w:rsidRDefault="007112A3"/>
    <w:sectPr w:rsidR="007112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2A3"/>
    <w:rsid w:val="007112A3"/>
    <w:rsid w:val="00E0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EF9A1"/>
  <w15:chartTrackingRefBased/>
  <w15:docId w15:val="{E21E5F64-7375-4B3C-B005-04F0E4C2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2A3"/>
    <w:pPr>
      <w:spacing w:line="259" w:lineRule="auto"/>
      <w:jc w:val="both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112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7112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112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7112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7112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112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112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112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112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112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112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7112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112A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112A3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112A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112A3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112A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112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112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112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112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112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112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112A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112A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112A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112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112A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112A3"/>
    <w:rPr>
      <w:b/>
      <w:bCs/>
      <w:smallCaps/>
      <w:color w:val="0F4761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7112A3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ΜΟΥΦΛΟΥΖΕΛΛΗΣ ΕΥΣΤΡΑΤΙΟΣ</dc:creator>
  <cp:keywords/>
  <dc:description/>
  <cp:lastModifiedBy>ΜΟΥΦΛΟΥΖΕΛΛΗΣ ΕΥΣΤΡΑΤΙΟΣ</cp:lastModifiedBy>
  <cp:revision>1</cp:revision>
  <dcterms:created xsi:type="dcterms:W3CDTF">2024-05-13T07:59:00Z</dcterms:created>
  <dcterms:modified xsi:type="dcterms:W3CDTF">2024-05-13T07:59:00Z</dcterms:modified>
</cp:coreProperties>
</file>