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FE5EE7" w14:textId="77777777" w:rsidR="00917E69" w:rsidRPr="00A302F0" w:rsidRDefault="00917E69" w:rsidP="00917E69">
      <w:pPr>
        <w:pStyle w:val="3"/>
        <w:ind w:left="993" w:hanging="993"/>
      </w:pPr>
      <w:bookmarkStart w:id="0" w:name="_Toc84001490"/>
      <w:bookmarkStart w:id="1" w:name="_Toc85803432"/>
      <w:r>
        <w:t>RC</w:t>
      </w:r>
      <w:r w:rsidRPr="00D739B0">
        <w:t>R</w:t>
      </w:r>
      <w:r w:rsidRPr="003917F7">
        <w:t>41</w:t>
      </w:r>
      <w:r w:rsidRPr="00B84AE8">
        <w:t xml:space="preserve"> – </w:t>
      </w:r>
      <w:r w:rsidRPr="003917F7">
        <w:t>Πληθυσμός συνδεδεμένος σε βελτιωμένο δημόσιο δίκτυο ύδρευσης</w:t>
      </w:r>
      <w:bookmarkEnd w:id="0"/>
      <w:bookmarkEnd w:id="1"/>
    </w:p>
    <w:tbl>
      <w:tblPr>
        <w:tblStyle w:val="1-12"/>
        <w:tblW w:w="5000" w:type="pct"/>
        <w:tblLayout w:type="fixed"/>
        <w:tblLook w:val="04A0" w:firstRow="1" w:lastRow="0" w:firstColumn="1" w:lastColumn="0" w:noHBand="0" w:noVBand="1"/>
      </w:tblPr>
      <w:tblGrid>
        <w:gridCol w:w="798"/>
        <w:gridCol w:w="1900"/>
        <w:gridCol w:w="5598"/>
      </w:tblGrid>
      <w:tr w:rsidR="00917E69" w:rsidRPr="001A2A76" w14:paraId="4B4A0196" w14:textId="77777777" w:rsidTr="006305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vAlign w:val="center"/>
            <w:hideMark/>
          </w:tcPr>
          <w:p w14:paraId="3D8B984A" w14:textId="77777777" w:rsidR="00917E69" w:rsidRPr="005F28E1" w:rsidRDefault="00917E69" w:rsidP="0063051F">
            <w:pPr>
              <w:spacing w:before="60" w:after="60" w:line="240" w:lineRule="auto"/>
              <w:ind w:left="-57" w:right="-57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  <w:lang w:eastAsia="el-GR"/>
              </w:rPr>
              <w:t>Αρ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  <w:lang w:eastAsia="el-GR"/>
              </w:rPr>
              <w:t>. γραμμής</w:t>
            </w:r>
          </w:p>
        </w:tc>
        <w:tc>
          <w:tcPr>
            <w:tcW w:w="1145" w:type="pct"/>
            <w:vAlign w:val="center"/>
            <w:hideMark/>
          </w:tcPr>
          <w:p w14:paraId="2F5E1697" w14:textId="77777777" w:rsidR="00917E69" w:rsidRPr="009B6C0E" w:rsidRDefault="00917E69" w:rsidP="0063051F">
            <w:pPr>
              <w:keepNext/>
              <w:spacing w:before="60" w:after="6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Πεδίο</w:t>
            </w:r>
          </w:p>
        </w:tc>
        <w:tc>
          <w:tcPr>
            <w:tcW w:w="3374" w:type="pct"/>
            <w:vAlign w:val="center"/>
            <w:hideMark/>
          </w:tcPr>
          <w:p w14:paraId="4795722D" w14:textId="77777777" w:rsidR="00917E69" w:rsidRPr="009B6C0E" w:rsidRDefault="00917E69" w:rsidP="0063051F">
            <w:pPr>
              <w:keepNext/>
              <w:spacing w:before="60" w:after="6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Μεταδεδομένα</w:t>
            </w:r>
            <w:proofErr w:type="spellEnd"/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 xml:space="preserve"> Δείκτη</w:t>
            </w:r>
          </w:p>
        </w:tc>
      </w:tr>
      <w:tr w:rsidR="00917E69" w:rsidRPr="001A2A76" w14:paraId="079D8CCF" w14:textId="77777777" w:rsidTr="006305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</w:tcPr>
          <w:p w14:paraId="712BBE24" w14:textId="77777777" w:rsidR="00917E69" w:rsidRPr="005F28E1" w:rsidRDefault="00917E69" w:rsidP="0063051F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val="en-US"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val="en-US" w:eastAsia="el-GR"/>
              </w:rPr>
              <w:t>0</w:t>
            </w:r>
          </w:p>
        </w:tc>
        <w:tc>
          <w:tcPr>
            <w:tcW w:w="1145" w:type="pct"/>
          </w:tcPr>
          <w:p w14:paraId="362A6570" w14:textId="77777777" w:rsidR="00917E69" w:rsidRPr="009B6C0E" w:rsidRDefault="00917E69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el-GR"/>
              </w:rPr>
              <w:t>Συνάφεια ταμείου</w:t>
            </w:r>
          </w:p>
        </w:tc>
        <w:tc>
          <w:tcPr>
            <w:tcW w:w="3374" w:type="pct"/>
          </w:tcPr>
          <w:p w14:paraId="138244FE" w14:textId="77777777" w:rsidR="00917E69" w:rsidRPr="009B6C0E" w:rsidRDefault="00917E69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 xml:space="preserve">ΕΤΠΑ, ΤΣ </w:t>
            </w:r>
          </w:p>
        </w:tc>
      </w:tr>
      <w:tr w:rsidR="00917E69" w:rsidRPr="001A2A76" w14:paraId="519DB923" w14:textId="77777777" w:rsidTr="006305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422F8E15" w14:textId="77777777" w:rsidR="00917E69" w:rsidRPr="005F28E1" w:rsidRDefault="00917E69" w:rsidP="0063051F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145" w:type="pct"/>
            <w:noWrap/>
            <w:hideMark/>
          </w:tcPr>
          <w:p w14:paraId="356A8DE7" w14:textId="77777777" w:rsidR="00917E69" w:rsidRPr="005F28E1" w:rsidRDefault="00917E69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b/>
                <w:bCs/>
                <w:color w:val="000000"/>
                <w:sz w:val="20"/>
                <w:szCs w:val="20"/>
                <w:lang w:eastAsia="el-GR"/>
              </w:rPr>
              <w:t>Κωδικός δείκτη</w:t>
            </w:r>
          </w:p>
        </w:tc>
        <w:tc>
          <w:tcPr>
            <w:tcW w:w="3374" w:type="pct"/>
            <w:noWrap/>
            <w:hideMark/>
          </w:tcPr>
          <w:p w14:paraId="53D29B54" w14:textId="77777777" w:rsidR="00917E69" w:rsidRPr="00DD7FBB" w:rsidRDefault="00917E69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  <w:lang w:val="en-US" w:eastAsia="el-GR"/>
              </w:rPr>
            </w:pPr>
            <w:r w:rsidRPr="009B6C0E">
              <w:rPr>
                <w:rFonts w:cstheme="minorHAnsi"/>
                <w:b/>
                <w:bCs/>
                <w:color w:val="000000"/>
                <w:sz w:val="20"/>
                <w:szCs w:val="20"/>
                <w:lang w:eastAsia="el-GR"/>
              </w:rPr>
              <w:t>RC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eastAsia="el-GR"/>
              </w:rPr>
              <w:t>R41</w:t>
            </w:r>
          </w:p>
        </w:tc>
      </w:tr>
      <w:tr w:rsidR="00917E69" w:rsidRPr="001A2A76" w14:paraId="34D5515D" w14:textId="77777777" w:rsidTr="006305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2AD44277" w14:textId="77777777" w:rsidR="00917E69" w:rsidRPr="005F28E1" w:rsidRDefault="00917E69" w:rsidP="0063051F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145" w:type="pct"/>
            <w:noWrap/>
            <w:hideMark/>
          </w:tcPr>
          <w:p w14:paraId="2C06A566" w14:textId="77777777" w:rsidR="00917E69" w:rsidRPr="005F28E1" w:rsidRDefault="00917E69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b/>
                <w:bCs/>
                <w:color w:val="000000"/>
                <w:sz w:val="20"/>
                <w:szCs w:val="20"/>
                <w:lang w:eastAsia="el-GR"/>
              </w:rPr>
              <w:t>Ονομασία δείκτη</w:t>
            </w:r>
          </w:p>
        </w:tc>
        <w:tc>
          <w:tcPr>
            <w:tcW w:w="3374" w:type="pct"/>
            <w:noWrap/>
            <w:hideMark/>
          </w:tcPr>
          <w:p w14:paraId="16040F8D" w14:textId="77777777" w:rsidR="00917E69" w:rsidRPr="009B6C0E" w:rsidRDefault="00917E69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3917F7">
              <w:rPr>
                <w:rFonts w:cstheme="minorHAnsi"/>
                <w:b/>
                <w:bCs/>
                <w:color w:val="000000"/>
                <w:sz w:val="20"/>
                <w:szCs w:val="20"/>
                <w:lang w:eastAsia="el-GR"/>
              </w:rPr>
              <w:t>Πληθυσμός συνδεδεμένος σε βελτιωμένο δημόσιο δίκτυο ύδρευσης</w:t>
            </w:r>
          </w:p>
        </w:tc>
      </w:tr>
      <w:tr w:rsidR="00917E69" w:rsidRPr="00A15E22" w14:paraId="013F232E" w14:textId="77777777" w:rsidTr="006305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</w:tcPr>
          <w:p w14:paraId="769F3F03" w14:textId="77777777" w:rsidR="00917E69" w:rsidRPr="005F28E1" w:rsidRDefault="00917E69" w:rsidP="0063051F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val="en-US"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2</w:t>
            </w:r>
            <w:r w:rsidRPr="005F28E1">
              <w:rPr>
                <w:rFonts w:cstheme="minorHAnsi"/>
                <w:color w:val="000000"/>
                <w:sz w:val="20"/>
                <w:szCs w:val="20"/>
                <w:lang w:val="en-US" w:eastAsia="el-GR"/>
              </w:rPr>
              <w:t>b</w:t>
            </w:r>
          </w:p>
        </w:tc>
        <w:tc>
          <w:tcPr>
            <w:tcW w:w="1145" w:type="pct"/>
            <w:noWrap/>
          </w:tcPr>
          <w:p w14:paraId="56415B50" w14:textId="77777777" w:rsidR="00917E69" w:rsidRPr="00506142" w:rsidRDefault="00917E69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506142">
              <w:rPr>
                <w:rFonts w:cstheme="minorHAnsi"/>
                <w:color w:val="000000"/>
                <w:sz w:val="20"/>
                <w:szCs w:val="20"/>
                <w:lang w:eastAsia="el-GR"/>
              </w:rPr>
              <w:t>Κωδικός δείκτη και σύντομο όνομα (όνομα ανοιχτών δεδομένων)</w:t>
            </w:r>
          </w:p>
        </w:tc>
        <w:tc>
          <w:tcPr>
            <w:tcW w:w="3374" w:type="pct"/>
            <w:noWrap/>
          </w:tcPr>
          <w:p w14:paraId="2458E468" w14:textId="77777777" w:rsidR="00917E69" w:rsidRPr="00D564EB" w:rsidDel="005C100D" w:rsidRDefault="00917E69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val="en-US" w:eastAsia="el-GR"/>
              </w:rPr>
            </w:pPr>
            <w:r w:rsidRPr="00D564EB">
              <w:rPr>
                <w:rFonts w:cstheme="minorHAnsi"/>
                <w:color w:val="000000"/>
                <w:sz w:val="20"/>
                <w:szCs w:val="20"/>
                <w:lang w:val="en-US" w:eastAsia="el-GR"/>
              </w:rPr>
              <w:t>RCR41Water: Population with improved water supply</w:t>
            </w:r>
          </w:p>
        </w:tc>
      </w:tr>
      <w:tr w:rsidR="00917E69" w:rsidRPr="001A2A76" w14:paraId="103DE1D1" w14:textId="77777777" w:rsidTr="006305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6E35546E" w14:textId="77777777" w:rsidR="00917E69" w:rsidRPr="005F28E1" w:rsidRDefault="00917E69" w:rsidP="0063051F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145" w:type="pct"/>
            <w:noWrap/>
            <w:hideMark/>
          </w:tcPr>
          <w:p w14:paraId="0EF4ED10" w14:textId="77777777" w:rsidR="00917E69" w:rsidRPr="009B6C0E" w:rsidRDefault="00917E69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Μονάδα μέτρησης</w:t>
            </w:r>
          </w:p>
        </w:tc>
        <w:tc>
          <w:tcPr>
            <w:tcW w:w="3374" w:type="pct"/>
            <w:noWrap/>
            <w:hideMark/>
          </w:tcPr>
          <w:p w14:paraId="65372972" w14:textId="77777777" w:rsidR="00917E69" w:rsidRPr="00D564EB" w:rsidRDefault="00917E69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D564EB">
              <w:rPr>
                <w:rFonts w:cstheme="minorHAnsi"/>
                <w:color w:val="000000"/>
                <w:sz w:val="20"/>
                <w:szCs w:val="20"/>
                <w:lang w:eastAsia="el-GR"/>
              </w:rPr>
              <w:t>Άτομα</w:t>
            </w:r>
          </w:p>
        </w:tc>
      </w:tr>
      <w:tr w:rsidR="00917E69" w:rsidRPr="001A2A76" w14:paraId="338D048E" w14:textId="77777777" w:rsidTr="006305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310CDBE1" w14:textId="77777777" w:rsidR="00917E69" w:rsidRPr="005F28E1" w:rsidRDefault="00917E69" w:rsidP="0063051F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145" w:type="pct"/>
            <w:noWrap/>
            <w:hideMark/>
          </w:tcPr>
          <w:p w14:paraId="555C0F1E" w14:textId="77777777" w:rsidR="00917E69" w:rsidRPr="009B6C0E" w:rsidRDefault="00917E69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Τύπος δείκτη</w:t>
            </w:r>
          </w:p>
        </w:tc>
        <w:tc>
          <w:tcPr>
            <w:tcW w:w="3374" w:type="pct"/>
            <w:noWrap/>
            <w:hideMark/>
          </w:tcPr>
          <w:p w14:paraId="47BCDD92" w14:textId="77777777" w:rsidR="00917E69" w:rsidRPr="00D564EB" w:rsidRDefault="00917E69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D564EB">
              <w:rPr>
                <w:rFonts w:cstheme="minorHAnsi"/>
                <w:color w:val="000000"/>
                <w:sz w:val="20"/>
                <w:szCs w:val="20"/>
                <w:lang w:eastAsia="el-GR"/>
              </w:rPr>
              <w:t>Αποτελεσμάτων</w:t>
            </w:r>
          </w:p>
        </w:tc>
      </w:tr>
      <w:tr w:rsidR="00917E69" w:rsidRPr="001A2A76" w14:paraId="334B92B6" w14:textId="77777777" w:rsidTr="006305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43F47F3F" w14:textId="77777777" w:rsidR="00917E69" w:rsidRPr="005F28E1" w:rsidRDefault="00917E69" w:rsidP="0063051F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145" w:type="pct"/>
            <w:noWrap/>
            <w:hideMark/>
          </w:tcPr>
          <w:p w14:paraId="15C26E8E" w14:textId="77777777" w:rsidR="00917E69" w:rsidRPr="009B6C0E" w:rsidRDefault="00917E69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Τιμή Βάσης</w:t>
            </w:r>
          </w:p>
        </w:tc>
        <w:tc>
          <w:tcPr>
            <w:tcW w:w="3374" w:type="pct"/>
            <w:noWrap/>
            <w:hideMark/>
          </w:tcPr>
          <w:p w14:paraId="5F17E8D1" w14:textId="77777777" w:rsidR="00917E69" w:rsidRPr="00D564EB" w:rsidRDefault="00917E69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D564EB">
              <w:rPr>
                <w:rFonts w:cstheme="minorHAnsi"/>
                <w:color w:val="000000"/>
                <w:sz w:val="20"/>
                <w:szCs w:val="20"/>
                <w:lang w:eastAsia="el-GR"/>
              </w:rPr>
              <w:t>0</w:t>
            </w:r>
          </w:p>
        </w:tc>
      </w:tr>
      <w:tr w:rsidR="00917E69" w:rsidRPr="001A2A76" w14:paraId="4882E0ED" w14:textId="77777777" w:rsidTr="006305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75482276" w14:textId="77777777" w:rsidR="00917E69" w:rsidRPr="005F28E1" w:rsidRDefault="00917E69" w:rsidP="0063051F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145" w:type="pct"/>
            <w:noWrap/>
            <w:hideMark/>
          </w:tcPr>
          <w:p w14:paraId="6B5EFA9B" w14:textId="77777777" w:rsidR="00917E69" w:rsidRPr="009B6C0E" w:rsidRDefault="00917E69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sz w:val="20"/>
                <w:szCs w:val="20"/>
                <w:lang w:eastAsia="el-GR"/>
              </w:rPr>
              <w:t>Ορόσημο 2024</w:t>
            </w:r>
          </w:p>
        </w:tc>
        <w:tc>
          <w:tcPr>
            <w:tcW w:w="3374" w:type="pct"/>
            <w:noWrap/>
            <w:hideMark/>
          </w:tcPr>
          <w:p w14:paraId="35C10252" w14:textId="77777777" w:rsidR="00917E69" w:rsidRPr="00D564EB" w:rsidRDefault="00917E69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D564EB">
              <w:rPr>
                <w:rFonts w:cstheme="minorHAnsi"/>
                <w:color w:val="000000"/>
                <w:sz w:val="20"/>
                <w:szCs w:val="20"/>
                <w:lang w:eastAsia="el-GR"/>
              </w:rPr>
              <w:t>Δεν απαιτείται</w:t>
            </w:r>
          </w:p>
        </w:tc>
      </w:tr>
      <w:tr w:rsidR="00917E69" w:rsidRPr="001A2A76" w14:paraId="3A9C0A60" w14:textId="77777777" w:rsidTr="006305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FFBB578" w14:textId="77777777" w:rsidR="00917E69" w:rsidRPr="005F28E1" w:rsidRDefault="00917E69" w:rsidP="0063051F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1145" w:type="pct"/>
            <w:noWrap/>
            <w:hideMark/>
          </w:tcPr>
          <w:p w14:paraId="566DA079" w14:textId="77777777" w:rsidR="00917E69" w:rsidRPr="009B6C0E" w:rsidRDefault="00917E69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Τιμή Στόχος 2029</w:t>
            </w:r>
          </w:p>
        </w:tc>
        <w:tc>
          <w:tcPr>
            <w:tcW w:w="3374" w:type="pct"/>
            <w:noWrap/>
            <w:hideMark/>
          </w:tcPr>
          <w:p w14:paraId="46B220AB" w14:textId="77777777" w:rsidR="00917E69" w:rsidRPr="00D564EB" w:rsidRDefault="00917E69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D564EB">
              <w:rPr>
                <w:rFonts w:cstheme="minorHAnsi"/>
                <w:color w:val="000000"/>
                <w:sz w:val="20"/>
                <w:szCs w:val="20"/>
                <w:lang w:eastAsia="el-GR"/>
              </w:rPr>
              <w:t>&gt;0</w:t>
            </w:r>
          </w:p>
        </w:tc>
      </w:tr>
      <w:tr w:rsidR="00917E69" w:rsidRPr="001A2A76" w14:paraId="2F487DC9" w14:textId="77777777" w:rsidTr="006305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0F46DEF1" w14:textId="77777777" w:rsidR="00917E69" w:rsidRPr="005F28E1" w:rsidRDefault="00917E69" w:rsidP="0063051F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145" w:type="pct"/>
            <w:noWrap/>
            <w:hideMark/>
          </w:tcPr>
          <w:p w14:paraId="2CE383C4" w14:textId="77777777" w:rsidR="00917E69" w:rsidRPr="009B6C0E" w:rsidRDefault="00917E69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Στόχος πολιτικής</w:t>
            </w:r>
          </w:p>
        </w:tc>
        <w:tc>
          <w:tcPr>
            <w:tcW w:w="3374" w:type="pct"/>
            <w:noWrap/>
          </w:tcPr>
          <w:p w14:paraId="2F42C33B" w14:textId="77777777" w:rsidR="00917E69" w:rsidRPr="00D564EB" w:rsidRDefault="00917E69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D564EB">
              <w:rPr>
                <w:sz w:val="20"/>
                <w:szCs w:val="20"/>
              </w:rPr>
              <w:t>Σ.Π. 2 Πιο Πράσινη Ευρώπη</w:t>
            </w:r>
          </w:p>
        </w:tc>
      </w:tr>
      <w:tr w:rsidR="00917E69" w:rsidRPr="001A2A76" w14:paraId="0529F231" w14:textId="77777777" w:rsidTr="006305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0B0E4936" w14:textId="77777777" w:rsidR="00917E69" w:rsidRPr="005F28E1" w:rsidRDefault="00917E69" w:rsidP="0063051F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1145" w:type="pct"/>
            <w:noWrap/>
            <w:hideMark/>
          </w:tcPr>
          <w:p w14:paraId="3E1B5124" w14:textId="77777777" w:rsidR="00917E69" w:rsidRPr="009B6C0E" w:rsidRDefault="00917E69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Ειδικός στόχος</w:t>
            </w:r>
          </w:p>
        </w:tc>
        <w:tc>
          <w:tcPr>
            <w:tcW w:w="3374" w:type="pct"/>
            <w:noWrap/>
          </w:tcPr>
          <w:p w14:paraId="3904B895" w14:textId="77777777" w:rsidR="00917E69" w:rsidRPr="00D564EB" w:rsidRDefault="00917E69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D564EB">
              <w:rPr>
                <w:sz w:val="20"/>
                <w:szCs w:val="20"/>
              </w:rPr>
              <w:t>RSO2.5 Πρόσβαση στο νερό</w:t>
            </w:r>
          </w:p>
        </w:tc>
      </w:tr>
      <w:tr w:rsidR="00917E69" w:rsidRPr="001A2A76" w14:paraId="5EC09C4C" w14:textId="77777777" w:rsidTr="006305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353CEEE9" w14:textId="77777777" w:rsidR="00917E69" w:rsidRPr="005F28E1" w:rsidRDefault="00917E69" w:rsidP="0063051F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145" w:type="pct"/>
            <w:noWrap/>
            <w:hideMark/>
          </w:tcPr>
          <w:p w14:paraId="7DA62174" w14:textId="77777777" w:rsidR="00917E69" w:rsidRPr="009B6C0E" w:rsidRDefault="00917E69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Βασικές έννοιες και ορισμοί</w:t>
            </w:r>
          </w:p>
        </w:tc>
        <w:tc>
          <w:tcPr>
            <w:tcW w:w="3374" w:type="pct"/>
          </w:tcPr>
          <w:p w14:paraId="695E63E9" w14:textId="16068D2F" w:rsidR="00917E69" w:rsidRPr="00510250" w:rsidRDefault="00917E69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510250">
              <w:rPr>
                <w:rFonts w:cstheme="minorHAnsi"/>
                <w:color w:val="000000"/>
                <w:sz w:val="20"/>
                <w:szCs w:val="20"/>
                <w:lang w:eastAsia="el-GR"/>
              </w:rPr>
              <w:t>Πληθυσμός συνδεδεμένος σε βελτιωμένο δημόσιο δίκτυο ύδρευσης, ως αποτέλεσμα της υλοποίησης του υποστηριζόμενου έργου. Η βελτιωμένη παροχή νερού ερμηνεύεται σε όρους πρόσβασης στο δημόσιο δίκτυο ύδρευσης με νέες συνδέσεις, σε υψηλότερο όγκο νερού, σε καλύτερη ποιότητα νερού και σε μείωση των απωλειών νερού.</w:t>
            </w:r>
          </w:p>
          <w:p w14:paraId="652BDCC0" w14:textId="77777777" w:rsidR="00917E69" w:rsidRPr="00D564EB" w:rsidRDefault="00917E69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510250">
              <w:rPr>
                <w:rFonts w:cstheme="minorHAnsi"/>
                <w:color w:val="000000"/>
                <w:sz w:val="20"/>
                <w:szCs w:val="20"/>
                <w:lang w:eastAsia="el-GR"/>
              </w:rPr>
              <w:t>Οι ποιοτικές προδιαγραφές της ΕΕ για το νερό ανθρώπινης κατανάλωσης καθορίζονται στην Οδηγία 98/83/ΕΚ του Συμβουλίου (βλ. παραπομπές).</w:t>
            </w:r>
          </w:p>
        </w:tc>
      </w:tr>
      <w:tr w:rsidR="00917E69" w:rsidRPr="001A2A76" w14:paraId="202BA143" w14:textId="77777777" w:rsidTr="006305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1E38F4B1" w14:textId="77777777" w:rsidR="00917E69" w:rsidRPr="005F28E1" w:rsidRDefault="00917E69" w:rsidP="0063051F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11</w:t>
            </w:r>
          </w:p>
        </w:tc>
        <w:tc>
          <w:tcPr>
            <w:tcW w:w="1145" w:type="pct"/>
            <w:noWrap/>
            <w:hideMark/>
          </w:tcPr>
          <w:p w14:paraId="0A0FDF0E" w14:textId="77777777" w:rsidR="00917E69" w:rsidRPr="009B6C0E" w:rsidRDefault="00917E69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Πηγή δεδομένων</w:t>
            </w:r>
          </w:p>
        </w:tc>
        <w:tc>
          <w:tcPr>
            <w:tcW w:w="3374" w:type="pct"/>
            <w:noWrap/>
            <w:hideMark/>
          </w:tcPr>
          <w:p w14:paraId="1DECCAC5" w14:textId="77777777" w:rsidR="00917E69" w:rsidRPr="00D564EB" w:rsidRDefault="00917E69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D564EB">
              <w:rPr>
                <w:rFonts w:cstheme="minorHAnsi"/>
                <w:color w:val="000000"/>
                <w:sz w:val="20"/>
                <w:szCs w:val="20"/>
                <w:lang w:eastAsia="el-GR"/>
              </w:rPr>
              <w:t>Υποστηριζόμενα έργα</w:t>
            </w:r>
          </w:p>
        </w:tc>
      </w:tr>
      <w:tr w:rsidR="00917E69" w:rsidRPr="001A2A76" w14:paraId="04552362" w14:textId="77777777" w:rsidTr="006305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44D65BEF" w14:textId="77777777" w:rsidR="00917E69" w:rsidRPr="005F28E1" w:rsidRDefault="00917E69" w:rsidP="0063051F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1145" w:type="pct"/>
            <w:noWrap/>
            <w:hideMark/>
          </w:tcPr>
          <w:p w14:paraId="6E91BC6F" w14:textId="77777777" w:rsidR="00917E69" w:rsidRPr="009B6C0E" w:rsidRDefault="00917E69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sz w:val="20"/>
                <w:szCs w:val="20"/>
                <w:lang w:eastAsia="el-GR"/>
              </w:rPr>
              <w:t>Χρόνος μέτρησης</w:t>
            </w:r>
          </w:p>
        </w:tc>
        <w:tc>
          <w:tcPr>
            <w:tcW w:w="3374" w:type="pct"/>
            <w:hideMark/>
          </w:tcPr>
          <w:p w14:paraId="67F6DBA4" w14:textId="77777777" w:rsidR="00917E69" w:rsidRPr="00D564EB" w:rsidRDefault="00917E69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D564EB">
              <w:rPr>
                <w:rFonts w:cstheme="minorHAnsi"/>
                <w:color w:val="000000"/>
                <w:sz w:val="20"/>
                <w:szCs w:val="20"/>
                <w:lang w:eastAsia="el-GR"/>
              </w:rPr>
              <w:t>Τουλάχιστον ένα έτος μετά την ολοκλήρωση των εκροών του υποστηριζόμενου έργου</w:t>
            </w:r>
          </w:p>
        </w:tc>
      </w:tr>
      <w:tr w:rsidR="00917E69" w:rsidRPr="001A2A76" w14:paraId="14DA1F6A" w14:textId="77777777" w:rsidTr="006305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13B234B" w14:textId="77777777" w:rsidR="00917E69" w:rsidRPr="005F28E1" w:rsidRDefault="00917E69" w:rsidP="0063051F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1145" w:type="pct"/>
            <w:noWrap/>
            <w:hideMark/>
          </w:tcPr>
          <w:p w14:paraId="64C5D307" w14:textId="77777777" w:rsidR="00917E69" w:rsidRPr="009B6C0E" w:rsidRDefault="00917E69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Άθροιση</w:t>
            </w:r>
          </w:p>
        </w:tc>
        <w:tc>
          <w:tcPr>
            <w:tcW w:w="3374" w:type="pct"/>
            <w:noWrap/>
            <w:hideMark/>
          </w:tcPr>
          <w:p w14:paraId="143DAB22" w14:textId="77777777" w:rsidR="00917E69" w:rsidRPr="00D564EB" w:rsidRDefault="00917E69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000000"/>
                <w:sz w:val="20"/>
                <w:szCs w:val="20"/>
                <w:lang w:eastAsia="el-GR"/>
              </w:rPr>
            </w:pPr>
            <w:r w:rsidRPr="00D564EB">
              <w:rPr>
                <w:rFonts w:cstheme="minorHAnsi"/>
                <w:i/>
                <w:iCs/>
                <w:color w:val="000000"/>
                <w:sz w:val="20"/>
                <w:szCs w:val="20"/>
                <w:lang w:eastAsia="el-GR"/>
              </w:rPr>
              <w:t xml:space="preserve">Κανόνας 1: Αποφυγή </w:t>
            </w:r>
            <w:proofErr w:type="spellStart"/>
            <w:r w:rsidRPr="00D564EB">
              <w:rPr>
                <w:rFonts w:cstheme="minorHAnsi"/>
                <w:i/>
                <w:iCs/>
                <w:color w:val="000000"/>
                <w:sz w:val="20"/>
                <w:szCs w:val="20"/>
                <w:lang w:eastAsia="el-GR"/>
              </w:rPr>
              <w:t>διπλομετρήσεων</w:t>
            </w:r>
            <w:proofErr w:type="spellEnd"/>
            <w:r w:rsidRPr="00D564EB">
              <w:rPr>
                <w:rFonts w:cstheme="minorHAnsi"/>
                <w:i/>
                <w:iCs/>
                <w:color w:val="000000"/>
                <w:sz w:val="20"/>
                <w:szCs w:val="20"/>
                <w:lang w:eastAsia="el-GR"/>
              </w:rPr>
              <w:t xml:space="preserve"> σε επίπεδο ειδικού στόχου.</w:t>
            </w:r>
          </w:p>
          <w:p w14:paraId="1CDAE6EF" w14:textId="77777777" w:rsidR="00917E69" w:rsidRPr="00D564EB" w:rsidRDefault="00917E69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D564EB">
              <w:rPr>
                <w:rFonts w:cstheme="minorHAnsi"/>
                <w:color w:val="000000"/>
                <w:sz w:val="20"/>
                <w:szCs w:val="20"/>
                <w:lang w:eastAsia="el-GR"/>
              </w:rPr>
              <w:t xml:space="preserve">Ο πληθυσμός σε μια συγκεκριμένη περιοχή πρέπει να </w:t>
            </w:r>
            <w:proofErr w:type="spellStart"/>
            <w:r w:rsidRPr="00D564EB">
              <w:rPr>
                <w:rFonts w:cstheme="minorHAnsi"/>
                <w:color w:val="000000"/>
                <w:sz w:val="20"/>
                <w:szCs w:val="20"/>
                <w:lang w:eastAsia="el-GR"/>
              </w:rPr>
              <w:t>προσμετράται</w:t>
            </w:r>
            <w:proofErr w:type="spellEnd"/>
            <w:r w:rsidRPr="00D564EB">
              <w:rPr>
                <w:rFonts w:cstheme="minorHAnsi"/>
                <w:color w:val="000000"/>
                <w:sz w:val="20"/>
                <w:szCs w:val="20"/>
                <w:lang w:eastAsia="el-GR"/>
              </w:rPr>
              <w:t xml:space="preserve"> μία μόνο φορά, ακόμη και αν καλύπτεται από διάφορα έργα (π.χ. μονάδες επεξεργασίας νερού/ αφαλάτωση &amp; δίκτυα) που χρηματοδοτούνται στο πλαίσιο του ίδιου ειδικού στόχου.</w:t>
            </w:r>
          </w:p>
        </w:tc>
      </w:tr>
      <w:tr w:rsidR="00917E69" w:rsidRPr="001A2A76" w14:paraId="4BED2EEB" w14:textId="77777777" w:rsidTr="006305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0EF3EF04" w14:textId="77777777" w:rsidR="00917E69" w:rsidRPr="005F28E1" w:rsidRDefault="00917E69" w:rsidP="0063051F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14</w:t>
            </w:r>
          </w:p>
        </w:tc>
        <w:tc>
          <w:tcPr>
            <w:tcW w:w="1145" w:type="pct"/>
            <w:noWrap/>
            <w:hideMark/>
          </w:tcPr>
          <w:p w14:paraId="3F252733" w14:textId="77777777" w:rsidR="00917E69" w:rsidRPr="009B6C0E" w:rsidRDefault="00917E69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Αναφορές</w:t>
            </w:r>
          </w:p>
        </w:tc>
        <w:tc>
          <w:tcPr>
            <w:tcW w:w="3374" w:type="pct"/>
            <w:hideMark/>
          </w:tcPr>
          <w:p w14:paraId="0F5D9297" w14:textId="77777777" w:rsidR="00917E69" w:rsidRPr="00D564EB" w:rsidRDefault="00917E69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000000"/>
                <w:sz w:val="20"/>
                <w:szCs w:val="20"/>
                <w:lang w:eastAsia="el-GR"/>
              </w:rPr>
            </w:pPr>
            <w:r w:rsidRPr="00D564EB">
              <w:rPr>
                <w:rFonts w:cstheme="minorHAnsi"/>
                <w:i/>
                <w:iCs/>
                <w:color w:val="000000"/>
                <w:sz w:val="20"/>
                <w:szCs w:val="20"/>
                <w:lang w:eastAsia="el-GR"/>
              </w:rPr>
              <w:t>Κανόνας 1: Αναφορές ανά ειδικό στόχο</w:t>
            </w:r>
          </w:p>
          <w:p w14:paraId="13CD7423" w14:textId="77777777" w:rsidR="00917E69" w:rsidRPr="00D564EB" w:rsidRDefault="00917E69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Cs/>
                <w:color w:val="000000"/>
                <w:sz w:val="20"/>
                <w:szCs w:val="20"/>
                <w:lang w:eastAsia="el-GR"/>
              </w:rPr>
            </w:pPr>
            <w:r w:rsidRPr="00D564EB">
              <w:rPr>
                <w:rFonts w:cstheme="minorHAnsi"/>
                <w:iCs/>
                <w:color w:val="000000"/>
                <w:sz w:val="20"/>
                <w:szCs w:val="20"/>
                <w:lang w:eastAsia="el-GR"/>
              </w:rPr>
              <w:t>Εκτιμήσεις για τις τιμές στόχου των ενταγμένων έργων και επιτευχθείσες τιμές σωρευτικά και για τις δύο, μέχρι τον χρόνο αναφοράς (</w:t>
            </w:r>
            <w:r w:rsidRPr="008D2F27">
              <w:rPr>
                <w:rFonts w:cstheme="minorHAnsi"/>
                <w:iCs/>
                <w:color w:val="000000"/>
                <w:sz w:val="20"/>
                <w:szCs w:val="20"/>
                <w:lang w:eastAsia="el-GR"/>
              </w:rPr>
              <w:t>παράρτημα VII του ΚΚΔ, πίνακας 9).</w:t>
            </w:r>
          </w:p>
        </w:tc>
      </w:tr>
      <w:tr w:rsidR="00917E69" w:rsidRPr="001A2A76" w14:paraId="02C6C379" w14:textId="77777777" w:rsidTr="006305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652DBCCB" w14:textId="77777777" w:rsidR="00917E69" w:rsidRPr="005F28E1" w:rsidRDefault="00917E69" w:rsidP="0063051F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145" w:type="pct"/>
            <w:noWrap/>
            <w:hideMark/>
          </w:tcPr>
          <w:p w14:paraId="26B0A644" w14:textId="77777777" w:rsidR="00917E69" w:rsidRPr="009B6C0E" w:rsidRDefault="00917E69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Παραπομπές</w:t>
            </w:r>
          </w:p>
        </w:tc>
        <w:tc>
          <w:tcPr>
            <w:tcW w:w="3374" w:type="pct"/>
          </w:tcPr>
          <w:p w14:paraId="61E75578" w14:textId="77777777" w:rsidR="00917E69" w:rsidRPr="009B6C0E" w:rsidRDefault="00917E69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el-GR"/>
              </w:rPr>
              <w:t>Οδηγία 98/83/ΕΚ του Συμβουλίου</w:t>
            </w:r>
            <w:r>
              <w:t xml:space="preserve"> </w:t>
            </w:r>
            <w:r w:rsidRPr="00B51B0D">
              <w:rPr>
                <w:rFonts w:cstheme="minorHAnsi"/>
                <w:color w:val="000000"/>
                <w:sz w:val="20"/>
                <w:szCs w:val="20"/>
                <w:lang w:eastAsia="el-GR"/>
              </w:rPr>
              <w:t>σχετικά με την ποιότητα του νερού ανθρώπινης κατανάλωσης</w:t>
            </w:r>
          </w:p>
        </w:tc>
      </w:tr>
      <w:tr w:rsidR="00917E69" w:rsidRPr="001A2A76" w14:paraId="4A1AC2E5" w14:textId="77777777" w:rsidTr="006305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1E45BB7F" w14:textId="77777777" w:rsidR="00917E69" w:rsidRPr="005F28E1" w:rsidRDefault="00917E69" w:rsidP="0063051F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lastRenderedPageBreak/>
              <w:t>16</w:t>
            </w:r>
          </w:p>
        </w:tc>
        <w:tc>
          <w:tcPr>
            <w:tcW w:w="1145" w:type="pct"/>
            <w:noWrap/>
            <w:hideMark/>
          </w:tcPr>
          <w:p w14:paraId="7436B600" w14:textId="77777777" w:rsidR="00917E69" w:rsidRPr="00D564EB" w:rsidRDefault="00917E69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eastAsia="el-GR"/>
              </w:rPr>
            </w:pPr>
            <w:proofErr w:type="spellStart"/>
            <w:r w:rsidRPr="00D564EB">
              <w:rPr>
                <w:rFonts w:cstheme="minorHAnsi"/>
                <w:sz w:val="20"/>
                <w:szCs w:val="20"/>
                <w:lang w:eastAsia="el-GR"/>
              </w:rPr>
              <w:t>Συσχετιζόμενος</w:t>
            </w:r>
            <w:proofErr w:type="spellEnd"/>
            <w:r w:rsidRPr="00D564EB">
              <w:rPr>
                <w:rFonts w:cstheme="minorHAnsi"/>
                <w:sz w:val="20"/>
                <w:szCs w:val="20"/>
                <w:lang w:eastAsia="el-GR"/>
              </w:rPr>
              <w:t xml:space="preserve"> δείκτης προς χρήση από την Επιτροπή με βάση το Παράρτημα ΙΙ του Καν. ΕΤΠΑ και ΤΣ</w:t>
            </w:r>
          </w:p>
        </w:tc>
        <w:tc>
          <w:tcPr>
            <w:tcW w:w="3374" w:type="pct"/>
            <w:noWrap/>
            <w:hideMark/>
          </w:tcPr>
          <w:p w14:paraId="71F11E0D" w14:textId="77777777" w:rsidR="00917E69" w:rsidRPr="00D07916" w:rsidRDefault="00917E69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eastAsia="el-GR"/>
              </w:rPr>
            </w:pPr>
          </w:p>
        </w:tc>
      </w:tr>
      <w:tr w:rsidR="00917E69" w:rsidRPr="001A2A76" w14:paraId="203BBCE8" w14:textId="77777777" w:rsidTr="006305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7FB3B3DD" w14:textId="77777777" w:rsidR="00917E69" w:rsidRPr="005F28E1" w:rsidRDefault="00917E69" w:rsidP="0063051F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17</w:t>
            </w:r>
          </w:p>
        </w:tc>
        <w:tc>
          <w:tcPr>
            <w:tcW w:w="1145" w:type="pct"/>
            <w:noWrap/>
            <w:hideMark/>
          </w:tcPr>
          <w:p w14:paraId="2C081BF9" w14:textId="77777777" w:rsidR="00917E69" w:rsidRPr="009B6C0E" w:rsidRDefault="00917E69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Σημειώσεις</w:t>
            </w:r>
          </w:p>
        </w:tc>
        <w:tc>
          <w:tcPr>
            <w:tcW w:w="3374" w:type="pct"/>
          </w:tcPr>
          <w:p w14:paraId="4E25EE81" w14:textId="77777777" w:rsidR="00917E69" w:rsidRPr="009B6C0E" w:rsidRDefault="00917E69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301238">
              <w:rPr>
                <w:rFonts w:cstheme="minorHAnsi"/>
                <w:color w:val="000000"/>
                <w:sz w:val="20"/>
                <w:szCs w:val="20"/>
                <w:lang w:eastAsia="el-GR"/>
              </w:rPr>
              <w:t>Στο</w:t>
            </w:r>
            <w:r>
              <w:rPr>
                <w:rFonts w:cstheme="minorHAnsi"/>
                <w:color w:val="000000"/>
                <w:sz w:val="20"/>
                <w:szCs w:val="20"/>
                <w:lang w:eastAsia="el-GR"/>
              </w:rPr>
              <w:t>ν</w:t>
            </w:r>
            <w:r w:rsidRPr="00301238">
              <w:rPr>
                <w:rFonts w:cstheme="minorHAnsi"/>
                <w:color w:val="000000"/>
                <w:sz w:val="20"/>
                <w:szCs w:val="20"/>
                <w:lang w:eastAsia="el-GR"/>
              </w:rPr>
              <w:t xml:space="preserve"> δείκτη δεν </w:t>
            </w:r>
            <w:proofErr w:type="spellStart"/>
            <w:r w:rsidRPr="00301238">
              <w:rPr>
                <w:rFonts w:cstheme="minorHAnsi"/>
                <w:color w:val="000000"/>
                <w:sz w:val="20"/>
                <w:szCs w:val="20"/>
                <w:lang w:eastAsia="el-GR"/>
              </w:rPr>
              <w:t>προσμετρώνται</w:t>
            </w:r>
            <w:proofErr w:type="spellEnd"/>
            <w:r w:rsidRPr="00301238">
              <w:rPr>
                <w:rFonts w:cstheme="minorHAnsi"/>
                <w:color w:val="000000"/>
                <w:sz w:val="20"/>
                <w:szCs w:val="20"/>
                <w:lang w:eastAsia="el-GR"/>
              </w:rPr>
              <w:t xml:space="preserve"> έργα που σκοπεύουν να δημιουργήσουν και να βελτιώσουν συστήματα άρδευσης, έργα τα οποία δεν δίνουν στα νοικοκυριά νερό μέσω δικτύου ύδρευσης.</w:t>
            </w:r>
          </w:p>
        </w:tc>
      </w:tr>
    </w:tbl>
    <w:p w14:paraId="2ECAD54B" w14:textId="77777777" w:rsidR="00917E69" w:rsidRDefault="00917E69"/>
    <w:sectPr w:rsidR="00917E6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E69"/>
    <w:rsid w:val="00510250"/>
    <w:rsid w:val="0079454A"/>
    <w:rsid w:val="00917E69"/>
    <w:rsid w:val="00A15E22"/>
    <w:rsid w:val="00C816CB"/>
    <w:rsid w:val="00E03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ED0FD"/>
  <w15:chartTrackingRefBased/>
  <w15:docId w15:val="{FC5B5C71-3082-4A5F-A44B-553354A23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l-G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7E69"/>
    <w:pPr>
      <w:spacing w:line="259" w:lineRule="auto"/>
      <w:jc w:val="both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917E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unhideWhenUsed/>
    <w:qFormat/>
    <w:rsid w:val="00917E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17E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unhideWhenUsed/>
    <w:qFormat/>
    <w:rsid w:val="00917E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unhideWhenUsed/>
    <w:qFormat/>
    <w:rsid w:val="00917E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917E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917E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917E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917E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917E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917E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rsid w:val="00917E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917E69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917E69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917E69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917E69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917E69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917E6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917E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917E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917E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917E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917E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917E69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917E69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917E69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917E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917E69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917E69"/>
    <w:rPr>
      <w:b/>
      <w:bCs/>
      <w:smallCaps/>
      <w:color w:val="0F4761" w:themeColor="accent1" w:themeShade="BF"/>
      <w:spacing w:val="5"/>
    </w:rPr>
  </w:style>
  <w:style w:type="table" w:customStyle="1" w:styleId="1-12">
    <w:name w:val="Πίνακας 1 με ανοιχτόχρωμο πλέγμα - Έμφαση 12"/>
    <w:basedOn w:val="a1"/>
    <w:uiPriority w:val="46"/>
    <w:rsid w:val="00917E69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83CAEB" w:themeColor="accent1" w:themeTint="66"/>
        <w:left w:val="single" w:sz="4" w:space="0" w:color="83CAEB" w:themeColor="accent1" w:themeTint="66"/>
        <w:bottom w:val="single" w:sz="4" w:space="0" w:color="83CAEB" w:themeColor="accent1" w:themeTint="66"/>
        <w:right w:val="single" w:sz="4" w:space="0" w:color="83CAEB" w:themeColor="accent1" w:themeTint="66"/>
        <w:insideH w:val="single" w:sz="4" w:space="0" w:color="83CAEB" w:themeColor="accent1" w:themeTint="66"/>
        <w:insideV w:val="single" w:sz="4" w:space="0" w:color="83CA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327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ΜΟΥΦΛΟΥΖΕΛΛΗΣ ΕΥΣΤΡΑΤΙΟΣ</dc:creator>
  <cp:keywords/>
  <dc:description/>
  <cp:lastModifiedBy>ΜΟΥΦΛΟΥΖΕΛΛΗΣ ΕΥΣΤΡΑΤΙΟΣ</cp:lastModifiedBy>
  <cp:revision>5</cp:revision>
  <dcterms:created xsi:type="dcterms:W3CDTF">2024-05-13T08:58:00Z</dcterms:created>
  <dcterms:modified xsi:type="dcterms:W3CDTF">2024-05-14T12:37:00Z</dcterms:modified>
</cp:coreProperties>
</file>