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CE63C0" w14:textId="77777777" w:rsidR="003958A2" w:rsidRPr="00A302F0" w:rsidRDefault="003958A2" w:rsidP="003958A2">
      <w:pPr>
        <w:pStyle w:val="3"/>
        <w:ind w:left="993" w:hanging="993"/>
      </w:pPr>
      <w:bookmarkStart w:id="0" w:name="_Toc84001488"/>
      <w:bookmarkStart w:id="1" w:name="_Toc85803430"/>
      <w:r>
        <w:t>RCO3</w:t>
      </w:r>
      <w:r w:rsidRPr="00DD7FBB">
        <w:t>1</w:t>
      </w:r>
      <w:r w:rsidRPr="00B84AE8">
        <w:t xml:space="preserve"> – </w:t>
      </w:r>
      <w:r w:rsidRPr="00DD7FBB">
        <w:t>Μήκος νέων ή αναβαθμισμένων σωλήνων για το δημόσιο δίκτυο συλλογής λυμάτων</w:t>
      </w:r>
      <w:bookmarkEnd w:id="0"/>
      <w:bookmarkEnd w:id="1"/>
    </w:p>
    <w:tbl>
      <w:tblPr>
        <w:tblStyle w:val="1-12"/>
        <w:tblW w:w="5000" w:type="pct"/>
        <w:tblLayout w:type="fixed"/>
        <w:tblLook w:val="04A0" w:firstRow="1" w:lastRow="0" w:firstColumn="1" w:lastColumn="0" w:noHBand="0" w:noVBand="1"/>
      </w:tblPr>
      <w:tblGrid>
        <w:gridCol w:w="798"/>
        <w:gridCol w:w="1900"/>
        <w:gridCol w:w="5598"/>
      </w:tblGrid>
      <w:tr w:rsidR="003958A2" w:rsidRPr="001A2A76" w14:paraId="18C733FA" w14:textId="77777777" w:rsidTr="00DD7E8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81" w:type="pct"/>
            <w:vAlign w:val="center"/>
            <w:hideMark/>
          </w:tcPr>
          <w:p w14:paraId="43D5BC0E" w14:textId="77777777" w:rsidR="003958A2" w:rsidRPr="005F28E1" w:rsidRDefault="003958A2" w:rsidP="00DD7E8C">
            <w:pPr>
              <w:spacing w:before="60" w:after="60" w:line="240" w:lineRule="auto"/>
              <w:ind w:left="-57" w:right="-57"/>
              <w:jc w:val="center"/>
              <w:rPr>
                <w:rFonts w:cstheme="minorHAnsi"/>
                <w:b w:val="0"/>
                <w:bCs w:val="0"/>
                <w:color w:val="000000"/>
                <w:sz w:val="20"/>
                <w:szCs w:val="20"/>
                <w:lang w:eastAsia="el-GR"/>
              </w:rPr>
            </w:pPr>
            <w:proofErr w:type="spellStart"/>
            <w:r>
              <w:rPr>
                <w:rFonts w:cs="Calibri"/>
                <w:color w:val="000000"/>
                <w:sz w:val="20"/>
                <w:szCs w:val="20"/>
                <w:lang w:eastAsia="el-GR"/>
              </w:rPr>
              <w:t>Αρ</w:t>
            </w:r>
            <w:proofErr w:type="spellEnd"/>
            <w:r>
              <w:rPr>
                <w:rFonts w:cs="Calibri"/>
                <w:color w:val="000000"/>
                <w:sz w:val="20"/>
                <w:szCs w:val="20"/>
                <w:lang w:eastAsia="el-GR"/>
              </w:rPr>
              <w:t>. γραμμής</w:t>
            </w:r>
          </w:p>
        </w:tc>
        <w:tc>
          <w:tcPr>
            <w:tcW w:w="1145" w:type="pct"/>
            <w:vAlign w:val="center"/>
            <w:hideMark/>
          </w:tcPr>
          <w:p w14:paraId="799C2FF0" w14:textId="77777777" w:rsidR="003958A2" w:rsidRPr="009B6C0E" w:rsidRDefault="003958A2" w:rsidP="00DD7E8C">
            <w:pPr>
              <w:spacing w:before="60" w:after="60" w:line="240" w:lineRule="auto"/>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0"/>
                <w:szCs w:val="20"/>
                <w:lang w:eastAsia="el-GR"/>
              </w:rPr>
            </w:pPr>
            <w:r w:rsidRPr="009B6C0E">
              <w:rPr>
                <w:rFonts w:cstheme="minorHAnsi"/>
                <w:color w:val="000000"/>
                <w:sz w:val="20"/>
                <w:szCs w:val="20"/>
                <w:lang w:eastAsia="el-GR"/>
              </w:rPr>
              <w:t>Πεδίο</w:t>
            </w:r>
          </w:p>
        </w:tc>
        <w:tc>
          <w:tcPr>
            <w:tcW w:w="3374" w:type="pct"/>
            <w:vAlign w:val="center"/>
            <w:hideMark/>
          </w:tcPr>
          <w:p w14:paraId="77E7F5A2" w14:textId="77777777" w:rsidR="003958A2" w:rsidRPr="009B6C0E" w:rsidRDefault="003958A2" w:rsidP="00DD7E8C">
            <w:pPr>
              <w:spacing w:before="60" w:after="60" w:line="240" w:lineRule="auto"/>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0"/>
                <w:szCs w:val="20"/>
                <w:lang w:eastAsia="el-GR"/>
              </w:rPr>
            </w:pPr>
            <w:proofErr w:type="spellStart"/>
            <w:r w:rsidRPr="009B6C0E">
              <w:rPr>
                <w:rFonts w:cstheme="minorHAnsi"/>
                <w:color w:val="000000"/>
                <w:sz w:val="20"/>
                <w:szCs w:val="20"/>
                <w:lang w:eastAsia="el-GR"/>
              </w:rPr>
              <w:t>Μεταδεδομένα</w:t>
            </w:r>
            <w:proofErr w:type="spellEnd"/>
            <w:r w:rsidRPr="009B6C0E">
              <w:rPr>
                <w:rFonts w:cstheme="minorHAnsi"/>
                <w:color w:val="000000"/>
                <w:sz w:val="20"/>
                <w:szCs w:val="20"/>
                <w:lang w:eastAsia="el-GR"/>
              </w:rPr>
              <w:t xml:space="preserve"> Δείκτη</w:t>
            </w:r>
          </w:p>
        </w:tc>
      </w:tr>
      <w:tr w:rsidR="003958A2" w:rsidRPr="001A2A76" w14:paraId="74AE9D70" w14:textId="77777777" w:rsidTr="00DD7E8C">
        <w:tc>
          <w:tcPr>
            <w:cnfStyle w:val="001000000000" w:firstRow="0" w:lastRow="0" w:firstColumn="1" w:lastColumn="0" w:oddVBand="0" w:evenVBand="0" w:oddHBand="0" w:evenHBand="0" w:firstRowFirstColumn="0" w:firstRowLastColumn="0" w:lastRowFirstColumn="0" w:lastRowLastColumn="0"/>
            <w:tcW w:w="481" w:type="pct"/>
          </w:tcPr>
          <w:p w14:paraId="2D21B57E" w14:textId="77777777" w:rsidR="003958A2" w:rsidRPr="005F28E1" w:rsidRDefault="003958A2" w:rsidP="00DD7E8C">
            <w:pPr>
              <w:spacing w:before="60" w:after="60" w:line="240" w:lineRule="auto"/>
              <w:jc w:val="center"/>
              <w:rPr>
                <w:rFonts w:cstheme="minorHAnsi"/>
                <w:b w:val="0"/>
                <w:bCs w:val="0"/>
                <w:color w:val="000000"/>
                <w:sz w:val="20"/>
                <w:szCs w:val="20"/>
                <w:lang w:val="en-US" w:eastAsia="el-GR"/>
              </w:rPr>
            </w:pPr>
            <w:r w:rsidRPr="005F28E1">
              <w:rPr>
                <w:rFonts w:cstheme="minorHAnsi"/>
                <w:color w:val="000000"/>
                <w:sz w:val="20"/>
                <w:szCs w:val="20"/>
                <w:lang w:val="en-US" w:eastAsia="el-GR"/>
              </w:rPr>
              <w:t>0</w:t>
            </w:r>
          </w:p>
        </w:tc>
        <w:tc>
          <w:tcPr>
            <w:tcW w:w="1145" w:type="pct"/>
          </w:tcPr>
          <w:p w14:paraId="013C7B0B" w14:textId="77777777" w:rsidR="003958A2" w:rsidRPr="009B6C0E" w:rsidRDefault="003958A2" w:rsidP="00DD7E8C">
            <w:pPr>
              <w:spacing w:before="60" w:after="60" w:line="24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el-GR"/>
              </w:rPr>
            </w:pPr>
            <w:r>
              <w:rPr>
                <w:rFonts w:cstheme="minorHAnsi"/>
                <w:color w:val="000000"/>
                <w:sz w:val="20"/>
                <w:szCs w:val="20"/>
                <w:lang w:eastAsia="el-GR"/>
              </w:rPr>
              <w:t>Συνάφεια ταμείου</w:t>
            </w:r>
          </w:p>
        </w:tc>
        <w:tc>
          <w:tcPr>
            <w:tcW w:w="3374" w:type="pct"/>
          </w:tcPr>
          <w:p w14:paraId="0849076D" w14:textId="77777777" w:rsidR="003958A2" w:rsidRPr="009B6C0E" w:rsidRDefault="003958A2" w:rsidP="00DD7E8C">
            <w:pPr>
              <w:spacing w:before="60" w:after="60" w:line="24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el-GR"/>
              </w:rPr>
            </w:pPr>
            <w:r w:rsidRPr="009B6C0E">
              <w:rPr>
                <w:rFonts w:cstheme="minorHAnsi"/>
                <w:color w:val="000000"/>
                <w:sz w:val="20"/>
                <w:szCs w:val="20"/>
                <w:lang w:eastAsia="el-GR"/>
              </w:rPr>
              <w:t xml:space="preserve">ΕΤΠΑ, ΤΣ </w:t>
            </w:r>
          </w:p>
        </w:tc>
      </w:tr>
      <w:tr w:rsidR="003958A2" w:rsidRPr="001A2A76" w14:paraId="1083B64C" w14:textId="77777777" w:rsidTr="00DD7E8C">
        <w:tc>
          <w:tcPr>
            <w:cnfStyle w:val="001000000000" w:firstRow="0" w:lastRow="0" w:firstColumn="1" w:lastColumn="0" w:oddVBand="0" w:evenVBand="0" w:oddHBand="0" w:evenHBand="0" w:firstRowFirstColumn="0" w:firstRowLastColumn="0" w:lastRowFirstColumn="0" w:lastRowLastColumn="0"/>
            <w:tcW w:w="481" w:type="pct"/>
            <w:noWrap/>
            <w:hideMark/>
          </w:tcPr>
          <w:p w14:paraId="69DAC9E8" w14:textId="77777777" w:rsidR="003958A2" w:rsidRPr="005F28E1" w:rsidRDefault="003958A2" w:rsidP="00DD7E8C">
            <w:pPr>
              <w:spacing w:before="60" w:after="60" w:line="240" w:lineRule="auto"/>
              <w:jc w:val="center"/>
              <w:rPr>
                <w:rFonts w:cstheme="minorHAnsi"/>
                <w:b w:val="0"/>
                <w:bCs w:val="0"/>
                <w:color w:val="000000"/>
                <w:sz w:val="20"/>
                <w:szCs w:val="20"/>
                <w:lang w:eastAsia="el-GR"/>
              </w:rPr>
            </w:pPr>
            <w:r w:rsidRPr="005F28E1">
              <w:rPr>
                <w:rFonts w:cstheme="minorHAnsi"/>
                <w:color w:val="000000"/>
                <w:sz w:val="20"/>
                <w:szCs w:val="20"/>
                <w:lang w:eastAsia="el-GR"/>
              </w:rPr>
              <w:t>1</w:t>
            </w:r>
          </w:p>
        </w:tc>
        <w:tc>
          <w:tcPr>
            <w:tcW w:w="1145" w:type="pct"/>
            <w:noWrap/>
            <w:hideMark/>
          </w:tcPr>
          <w:p w14:paraId="0980C764" w14:textId="77777777" w:rsidR="003958A2" w:rsidRPr="005F28E1" w:rsidRDefault="003958A2" w:rsidP="00DD7E8C">
            <w:pPr>
              <w:spacing w:before="60" w:after="60" w:line="240" w:lineRule="auto"/>
              <w:cnfStyle w:val="000000000000" w:firstRow="0" w:lastRow="0" w:firstColumn="0" w:lastColumn="0" w:oddVBand="0" w:evenVBand="0" w:oddHBand="0" w:evenHBand="0" w:firstRowFirstColumn="0" w:firstRowLastColumn="0" w:lastRowFirstColumn="0" w:lastRowLastColumn="0"/>
              <w:rPr>
                <w:rFonts w:cstheme="minorHAnsi"/>
                <w:b/>
                <w:bCs/>
                <w:color w:val="000000"/>
                <w:sz w:val="20"/>
                <w:szCs w:val="20"/>
                <w:lang w:eastAsia="el-GR"/>
              </w:rPr>
            </w:pPr>
            <w:r w:rsidRPr="005F28E1">
              <w:rPr>
                <w:rFonts w:cstheme="minorHAnsi"/>
                <w:b/>
                <w:bCs/>
                <w:color w:val="000000"/>
                <w:sz w:val="20"/>
                <w:szCs w:val="20"/>
                <w:lang w:eastAsia="el-GR"/>
              </w:rPr>
              <w:t>Κωδικός δείκτη</w:t>
            </w:r>
          </w:p>
        </w:tc>
        <w:tc>
          <w:tcPr>
            <w:tcW w:w="3374" w:type="pct"/>
            <w:noWrap/>
            <w:hideMark/>
          </w:tcPr>
          <w:p w14:paraId="2C6DEF57" w14:textId="77777777" w:rsidR="003958A2" w:rsidRPr="00DD7FBB" w:rsidRDefault="003958A2" w:rsidP="00DD7E8C">
            <w:pPr>
              <w:spacing w:before="60" w:after="60" w:line="240" w:lineRule="auto"/>
              <w:cnfStyle w:val="000000000000" w:firstRow="0" w:lastRow="0" w:firstColumn="0" w:lastColumn="0" w:oddVBand="0" w:evenVBand="0" w:oddHBand="0" w:evenHBand="0" w:firstRowFirstColumn="0" w:firstRowLastColumn="0" w:lastRowFirstColumn="0" w:lastRowLastColumn="0"/>
              <w:rPr>
                <w:rFonts w:cstheme="minorHAnsi"/>
                <w:b/>
                <w:bCs/>
                <w:color w:val="000000"/>
                <w:sz w:val="20"/>
                <w:szCs w:val="20"/>
                <w:lang w:val="en-US" w:eastAsia="el-GR"/>
              </w:rPr>
            </w:pPr>
            <w:r w:rsidRPr="009B6C0E">
              <w:rPr>
                <w:rFonts w:cstheme="minorHAnsi"/>
                <w:b/>
                <w:bCs/>
                <w:color w:val="000000"/>
                <w:sz w:val="20"/>
                <w:szCs w:val="20"/>
                <w:lang w:eastAsia="el-GR"/>
              </w:rPr>
              <w:t>RC</w:t>
            </w:r>
            <w:r w:rsidRPr="009B6C0E">
              <w:rPr>
                <w:rFonts w:cstheme="minorHAnsi"/>
                <w:b/>
                <w:bCs/>
                <w:color w:val="000000"/>
                <w:sz w:val="20"/>
                <w:szCs w:val="20"/>
                <w:lang w:val="en-US" w:eastAsia="el-GR"/>
              </w:rPr>
              <w:t>O</w:t>
            </w:r>
            <w:r>
              <w:rPr>
                <w:rFonts w:cstheme="minorHAnsi"/>
                <w:b/>
                <w:bCs/>
                <w:color w:val="000000"/>
                <w:sz w:val="20"/>
                <w:szCs w:val="20"/>
                <w:lang w:eastAsia="el-GR"/>
              </w:rPr>
              <w:t>3</w:t>
            </w:r>
            <w:r>
              <w:rPr>
                <w:rFonts w:cstheme="minorHAnsi"/>
                <w:b/>
                <w:bCs/>
                <w:color w:val="000000"/>
                <w:sz w:val="20"/>
                <w:szCs w:val="20"/>
                <w:lang w:val="en-US" w:eastAsia="el-GR"/>
              </w:rPr>
              <w:t>1</w:t>
            </w:r>
          </w:p>
        </w:tc>
      </w:tr>
      <w:tr w:rsidR="003958A2" w:rsidRPr="001A2A76" w14:paraId="44427108" w14:textId="77777777" w:rsidTr="00DD7E8C">
        <w:tc>
          <w:tcPr>
            <w:cnfStyle w:val="001000000000" w:firstRow="0" w:lastRow="0" w:firstColumn="1" w:lastColumn="0" w:oddVBand="0" w:evenVBand="0" w:oddHBand="0" w:evenHBand="0" w:firstRowFirstColumn="0" w:firstRowLastColumn="0" w:lastRowFirstColumn="0" w:lastRowLastColumn="0"/>
            <w:tcW w:w="481" w:type="pct"/>
            <w:noWrap/>
            <w:hideMark/>
          </w:tcPr>
          <w:p w14:paraId="27F54559" w14:textId="77777777" w:rsidR="003958A2" w:rsidRPr="005F28E1" w:rsidRDefault="003958A2" w:rsidP="00DD7E8C">
            <w:pPr>
              <w:spacing w:before="60" w:after="60" w:line="240" w:lineRule="auto"/>
              <w:jc w:val="center"/>
              <w:rPr>
                <w:rFonts w:cstheme="minorHAnsi"/>
                <w:b w:val="0"/>
                <w:bCs w:val="0"/>
                <w:color w:val="000000"/>
                <w:sz w:val="20"/>
                <w:szCs w:val="20"/>
                <w:lang w:eastAsia="el-GR"/>
              </w:rPr>
            </w:pPr>
            <w:r w:rsidRPr="005F28E1">
              <w:rPr>
                <w:rFonts w:cstheme="minorHAnsi"/>
                <w:color w:val="000000"/>
                <w:sz w:val="20"/>
                <w:szCs w:val="20"/>
                <w:lang w:eastAsia="el-GR"/>
              </w:rPr>
              <w:t>2</w:t>
            </w:r>
          </w:p>
        </w:tc>
        <w:tc>
          <w:tcPr>
            <w:tcW w:w="1145" w:type="pct"/>
            <w:noWrap/>
            <w:hideMark/>
          </w:tcPr>
          <w:p w14:paraId="0772229B" w14:textId="77777777" w:rsidR="003958A2" w:rsidRPr="005F28E1" w:rsidRDefault="003958A2" w:rsidP="00DD7E8C">
            <w:pPr>
              <w:spacing w:before="60" w:after="60" w:line="240" w:lineRule="auto"/>
              <w:cnfStyle w:val="000000000000" w:firstRow="0" w:lastRow="0" w:firstColumn="0" w:lastColumn="0" w:oddVBand="0" w:evenVBand="0" w:oddHBand="0" w:evenHBand="0" w:firstRowFirstColumn="0" w:firstRowLastColumn="0" w:lastRowFirstColumn="0" w:lastRowLastColumn="0"/>
              <w:rPr>
                <w:rFonts w:cstheme="minorHAnsi"/>
                <w:b/>
                <w:bCs/>
                <w:color w:val="000000"/>
                <w:sz w:val="20"/>
                <w:szCs w:val="20"/>
                <w:lang w:eastAsia="el-GR"/>
              </w:rPr>
            </w:pPr>
            <w:r w:rsidRPr="005F28E1">
              <w:rPr>
                <w:rFonts w:cstheme="minorHAnsi"/>
                <w:b/>
                <w:bCs/>
                <w:color w:val="000000"/>
                <w:sz w:val="20"/>
                <w:szCs w:val="20"/>
                <w:lang w:eastAsia="el-GR"/>
              </w:rPr>
              <w:t>Ονομασία δείκτη</w:t>
            </w:r>
          </w:p>
        </w:tc>
        <w:tc>
          <w:tcPr>
            <w:tcW w:w="3374" w:type="pct"/>
            <w:noWrap/>
            <w:hideMark/>
          </w:tcPr>
          <w:p w14:paraId="40A63B6C" w14:textId="77777777" w:rsidR="003958A2" w:rsidRPr="009B6C0E" w:rsidRDefault="003958A2" w:rsidP="00DD7E8C">
            <w:pPr>
              <w:spacing w:before="60" w:after="60" w:line="24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el-GR"/>
              </w:rPr>
            </w:pPr>
            <w:r w:rsidRPr="00DD7FBB">
              <w:rPr>
                <w:rFonts w:cstheme="minorHAnsi"/>
                <w:b/>
                <w:bCs/>
                <w:color w:val="000000"/>
                <w:sz w:val="20"/>
                <w:szCs w:val="20"/>
                <w:lang w:eastAsia="el-GR"/>
              </w:rPr>
              <w:t>Μήκος νέων ή αναβαθμισμένων σωλήνων για το δημόσιο δίκτυο συλλογής λυμάτων</w:t>
            </w:r>
          </w:p>
        </w:tc>
      </w:tr>
      <w:tr w:rsidR="003958A2" w:rsidRPr="00314AD1" w14:paraId="7DB8E6AC" w14:textId="77777777" w:rsidTr="00DD7E8C">
        <w:tc>
          <w:tcPr>
            <w:cnfStyle w:val="001000000000" w:firstRow="0" w:lastRow="0" w:firstColumn="1" w:lastColumn="0" w:oddVBand="0" w:evenVBand="0" w:oddHBand="0" w:evenHBand="0" w:firstRowFirstColumn="0" w:firstRowLastColumn="0" w:lastRowFirstColumn="0" w:lastRowLastColumn="0"/>
            <w:tcW w:w="481" w:type="pct"/>
            <w:noWrap/>
          </w:tcPr>
          <w:p w14:paraId="43F70EBB" w14:textId="77777777" w:rsidR="003958A2" w:rsidRPr="005F28E1" w:rsidRDefault="003958A2" w:rsidP="00DD7E8C">
            <w:pPr>
              <w:spacing w:before="60" w:after="60" w:line="240" w:lineRule="auto"/>
              <w:jc w:val="center"/>
              <w:rPr>
                <w:rFonts w:cstheme="minorHAnsi"/>
                <w:b w:val="0"/>
                <w:bCs w:val="0"/>
                <w:color w:val="000000"/>
                <w:sz w:val="20"/>
                <w:szCs w:val="20"/>
                <w:lang w:val="en-US" w:eastAsia="el-GR"/>
              </w:rPr>
            </w:pPr>
            <w:r w:rsidRPr="005F28E1">
              <w:rPr>
                <w:rFonts w:cstheme="minorHAnsi"/>
                <w:color w:val="000000"/>
                <w:sz w:val="20"/>
                <w:szCs w:val="20"/>
                <w:lang w:eastAsia="el-GR"/>
              </w:rPr>
              <w:t>2</w:t>
            </w:r>
            <w:r w:rsidRPr="005F28E1">
              <w:rPr>
                <w:rFonts w:cstheme="minorHAnsi"/>
                <w:color w:val="000000"/>
                <w:sz w:val="20"/>
                <w:szCs w:val="20"/>
                <w:lang w:val="en-US" w:eastAsia="el-GR"/>
              </w:rPr>
              <w:t>b</w:t>
            </w:r>
          </w:p>
        </w:tc>
        <w:tc>
          <w:tcPr>
            <w:tcW w:w="1145" w:type="pct"/>
            <w:noWrap/>
          </w:tcPr>
          <w:p w14:paraId="77FCF911" w14:textId="77777777" w:rsidR="003958A2" w:rsidRPr="00506142" w:rsidRDefault="003958A2" w:rsidP="00DD7E8C">
            <w:pPr>
              <w:spacing w:before="60" w:after="60" w:line="24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el-GR"/>
              </w:rPr>
            </w:pPr>
            <w:r w:rsidRPr="00506142">
              <w:rPr>
                <w:rFonts w:cstheme="minorHAnsi"/>
                <w:color w:val="000000"/>
                <w:sz w:val="20"/>
                <w:szCs w:val="20"/>
                <w:lang w:eastAsia="el-GR"/>
              </w:rPr>
              <w:t>Κωδικός δείκτη και σύντομο όνομα (όνομα ανοιχτών δεδομένων)</w:t>
            </w:r>
          </w:p>
        </w:tc>
        <w:tc>
          <w:tcPr>
            <w:tcW w:w="3374" w:type="pct"/>
            <w:noWrap/>
          </w:tcPr>
          <w:p w14:paraId="3EEBF8E9" w14:textId="77777777" w:rsidR="003958A2" w:rsidRPr="00D564EB" w:rsidDel="005C100D" w:rsidRDefault="003958A2" w:rsidP="00DD7E8C">
            <w:pPr>
              <w:spacing w:before="60" w:after="60" w:line="24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val="en-US" w:eastAsia="el-GR"/>
              </w:rPr>
            </w:pPr>
            <w:r w:rsidRPr="00D564EB">
              <w:rPr>
                <w:rFonts w:cstheme="minorHAnsi"/>
                <w:color w:val="000000"/>
                <w:sz w:val="20"/>
                <w:szCs w:val="20"/>
                <w:lang w:val="en-US" w:eastAsia="el-GR"/>
              </w:rPr>
              <w:t xml:space="preserve">RCO31 Water: Length of pipes for collection of </w:t>
            </w:r>
            <w:proofErr w:type="gramStart"/>
            <w:r w:rsidRPr="00D564EB">
              <w:rPr>
                <w:rFonts w:cstheme="minorHAnsi"/>
                <w:color w:val="000000"/>
                <w:sz w:val="20"/>
                <w:szCs w:val="20"/>
                <w:lang w:val="en-US" w:eastAsia="el-GR"/>
              </w:rPr>
              <w:t>waste water</w:t>
            </w:r>
            <w:proofErr w:type="gramEnd"/>
          </w:p>
        </w:tc>
      </w:tr>
      <w:tr w:rsidR="003958A2" w:rsidRPr="001A2A76" w14:paraId="747571E5" w14:textId="77777777" w:rsidTr="00DD7E8C">
        <w:tc>
          <w:tcPr>
            <w:cnfStyle w:val="001000000000" w:firstRow="0" w:lastRow="0" w:firstColumn="1" w:lastColumn="0" w:oddVBand="0" w:evenVBand="0" w:oddHBand="0" w:evenHBand="0" w:firstRowFirstColumn="0" w:firstRowLastColumn="0" w:lastRowFirstColumn="0" w:lastRowLastColumn="0"/>
            <w:tcW w:w="481" w:type="pct"/>
            <w:noWrap/>
            <w:hideMark/>
          </w:tcPr>
          <w:p w14:paraId="39764122" w14:textId="77777777" w:rsidR="003958A2" w:rsidRPr="005F28E1" w:rsidRDefault="003958A2" w:rsidP="00DD7E8C">
            <w:pPr>
              <w:spacing w:before="60" w:after="60" w:line="240" w:lineRule="auto"/>
              <w:jc w:val="center"/>
              <w:rPr>
                <w:rFonts w:cstheme="minorHAnsi"/>
                <w:b w:val="0"/>
                <w:bCs w:val="0"/>
                <w:color w:val="000000"/>
                <w:sz w:val="20"/>
                <w:szCs w:val="20"/>
                <w:lang w:eastAsia="el-GR"/>
              </w:rPr>
            </w:pPr>
            <w:r w:rsidRPr="005F28E1">
              <w:rPr>
                <w:rFonts w:cstheme="minorHAnsi"/>
                <w:color w:val="000000"/>
                <w:sz w:val="20"/>
                <w:szCs w:val="20"/>
                <w:lang w:eastAsia="el-GR"/>
              </w:rPr>
              <w:t>3</w:t>
            </w:r>
          </w:p>
        </w:tc>
        <w:tc>
          <w:tcPr>
            <w:tcW w:w="1145" w:type="pct"/>
            <w:noWrap/>
            <w:hideMark/>
          </w:tcPr>
          <w:p w14:paraId="08AD7784" w14:textId="77777777" w:rsidR="003958A2" w:rsidRPr="009B6C0E" w:rsidRDefault="003958A2" w:rsidP="00DD7E8C">
            <w:pPr>
              <w:spacing w:before="60" w:after="60" w:line="24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el-GR"/>
              </w:rPr>
            </w:pPr>
            <w:r w:rsidRPr="009B6C0E">
              <w:rPr>
                <w:rFonts w:cstheme="minorHAnsi"/>
                <w:color w:val="000000"/>
                <w:sz w:val="20"/>
                <w:szCs w:val="20"/>
                <w:lang w:eastAsia="el-GR"/>
              </w:rPr>
              <w:t>Μονάδα μέτρησης</w:t>
            </w:r>
          </w:p>
        </w:tc>
        <w:tc>
          <w:tcPr>
            <w:tcW w:w="3374" w:type="pct"/>
            <w:noWrap/>
            <w:hideMark/>
          </w:tcPr>
          <w:p w14:paraId="01CEC558" w14:textId="77777777" w:rsidR="003958A2" w:rsidRPr="00D564EB" w:rsidRDefault="003958A2" w:rsidP="00DD7E8C">
            <w:pPr>
              <w:spacing w:before="60" w:after="60" w:line="24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el-GR"/>
              </w:rPr>
            </w:pPr>
            <w:r w:rsidRPr="00D564EB">
              <w:rPr>
                <w:rFonts w:cstheme="minorHAnsi"/>
                <w:color w:val="000000"/>
                <w:sz w:val="20"/>
                <w:szCs w:val="20"/>
                <w:lang w:eastAsia="el-GR"/>
              </w:rPr>
              <w:t>Χιλιόμετρα</w:t>
            </w:r>
          </w:p>
        </w:tc>
      </w:tr>
      <w:tr w:rsidR="003958A2" w:rsidRPr="001A2A76" w14:paraId="38AD09B2" w14:textId="77777777" w:rsidTr="00DD7E8C">
        <w:tc>
          <w:tcPr>
            <w:cnfStyle w:val="001000000000" w:firstRow="0" w:lastRow="0" w:firstColumn="1" w:lastColumn="0" w:oddVBand="0" w:evenVBand="0" w:oddHBand="0" w:evenHBand="0" w:firstRowFirstColumn="0" w:firstRowLastColumn="0" w:lastRowFirstColumn="0" w:lastRowLastColumn="0"/>
            <w:tcW w:w="481" w:type="pct"/>
            <w:noWrap/>
            <w:hideMark/>
          </w:tcPr>
          <w:p w14:paraId="589F4F7C" w14:textId="77777777" w:rsidR="003958A2" w:rsidRPr="005F28E1" w:rsidRDefault="003958A2" w:rsidP="00DD7E8C">
            <w:pPr>
              <w:spacing w:before="60" w:after="60" w:line="240" w:lineRule="auto"/>
              <w:jc w:val="center"/>
              <w:rPr>
                <w:rFonts w:cstheme="minorHAnsi"/>
                <w:b w:val="0"/>
                <w:bCs w:val="0"/>
                <w:color w:val="000000"/>
                <w:sz w:val="20"/>
                <w:szCs w:val="20"/>
                <w:lang w:eastAsia="el-GR"/>
              </w:rPr>
            </w:pPr>
            <w:r w:rsidRPr="005F28E1">
              <w:rPr>
                <w:rFonts w:cstheme="minorHAnsi"/>
                <w:color w:val="000000"/>
                <w:sz w:val="20"/>
                <w:szCs w:val="20"/>
                <w:lang w:eastAsia="el-GR"/>
              </w:rPr>
              <w:t>4</w:t>
            </w:r>
          </w:p>
        </w:tc>
        <w:tc>
          <w:tcPr>
            <w:tcW w:w="1145" w:type="pct"/>
            <w:noWrap/>
            <w:hideMark/>
          </w:tcPr>
          <w:p w14:paraId="72B92B2D" w14:textId="77777777" w:rsidR="003958A2" w:rsidRPr="009B6C0E" w:rsidRDefault="003958A2" w:rsidP="00DD7E8C">
            <w:pPr>
              <w:spacing w:before="60" w:after="60" w:line="24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el-GR"/>
              </w:rPr>
            </w:pPr>
            <w:r w:rsidRPr="009B6C0E">
              <w:rPr>
                <w:rFonts w:cstheme="minorHAnsi"/>
                <w:color w:val="000000"/>
                <w:sz w:val="20"/>
                <w:szCs w:val="20"/>
                <w:lang w:eastAsia="el-GR"/>
              </w:rPr>
              <w:t>Τύπος δείκτη</w:t>
            </w:r>
          </w:p>
        </w:tc>
        <w:tc>
          <w:tcPr>
            <w:tcW w:w="3374" w:type="pct"/>
            <w:noWrap/>
            <w:hideMark/>
          </w:tcPr>
          <w:p w14:paraId="44BA431A" w14:textId="77777777" w:rsidR="003958A2" w:rsidRPr="00D564EB" w:rsidRDefault="003958A2" w:rsidP="00DD7E8C">
            <w:pPr>
              <w:spacing w:before="60" w:after="60" w:line="24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el-GR"/>
              </w:rPr>
            </w:pPr>
            <w:r w:rsidRPr="00D564EB">
              <w:rPr>
                <w:rFonts w:cstheme="minorHAnsi"/>
                <w:color w:val="000000"/>
                <w:sz w:val="20"/>
                <w:szCs w:val="20"/>
                <w:lang w:eastAsia="el-GR"/>
              </w:rPr>
              <w:t>Εκροών</w:t>
            </w:r>
          </w:p>
        </w:tc>
      </w:tr>
      <w:tr w:rsidR="003958A2" w:rsidRPr="001A2A76" w14:paraId="75AD894D" w14:textId="77777777" w:rsidTr="00DD7E8C">
        <w:tc>
          <w:tcPr>
            <w:cnfStyle w:val="001000000000" w:firstRow="0" w:lastRow="0" w:firstColumn="1" w:lastColumn="0" w:oddVBand="0" w:evenVBand="0" w:oddHBand="0" w:evenHBand="0" w:firstRowFirstColumn="0" w:firstRowLastColumn="0" w:lastRowFirstColumn="0" w:lastRowLastColumn="0"/>
            <w:tcW w:w="481" w:type="pct"/>
            <w:noWrap/>
            <w:hideMark/>
          </w:tcPr>
          <w:p w14:paraId="6159D5EB" w14:textId="77777777" w:rsidR="003958A2" w:rsidRPr="005F28E1" w:rsidRDefault="003958A2" w:rsidP="00DD7E8C">
            <w:pPr>
              <w:spacing w:before="60" w:after="60" w:line="240" w:lineRule="auto"/>
              <w:jc w:val="center"/>
              <w:rPr>
                <w:rFonts w:cstheme="minorHAnsi"/>
                <w:b w:val="0"/>
                <w:bCs w:val="0"/>
                <w:color w:val="000000"/>
                <w:sz w:val="20"/>
                <w:szCs w:val="20"/>
                <w:lang w:eastAsia="el-GR"/>
              </w:rPr>
            </w:pPr>
            <w:r w:rsidRPr="005F28E1">
              <w:rPr>
                <w:rFonts w:cstheme="minorHAnsi"/>
                <w:color w:val="000000"/>
                <w:sz w:val="20"/>
                <w:szCs w:val="20"/>
                <w:lang w:eastAsia="el-GR"/>
              </w:rPr>
              <w:t>5</w:t>
            </w:r>
          </w:p>
        </w:tc>
        <w:tc>
          <w:tcPr>
            <w:tcW w:w="1145" w:type="pct"/>
            <w:noWrap/>
            <w:hideMark/>
          </w:tcPr>
          <w:p w14:paraId="4E70738F" w14:textId="77777777" w:rsidR="003958A2" w:rsidRPr="009B6C0E" w:rsidRDefault="003958A2" w:rsidP="00DD7E8C">
            <w:pPr>
              <w:spacing w:before="60" w:after="60" w:line="24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el-GR"/>
              </w:rPr>
            </w:pPr>
            <w:r w:rsidRPr="009B6C0E">
              <w:rPr>
                <w:rFonts w:cstheme="minorHAnsi"/>
                <w:color w:val="000000"/>
                <w:sz w:val="20"/>
                <w:szCs w:val="20"/>
                <w:lang w:eastAsia="el-GR"/>
              </w:rPr>
              <w:t>Τιμή Βάσης</w:t>
            </w:r>
          </w:p>
        </w:tc>
        <w:tc>
          <w:tcPr>
            <w:tcW w:w="3374" w:type="pct"/>
            <w:noWrap/>
            <w:hideMark/>
          </w:tcPr>
          <w:p w14:paraId="4B0E10F6" w14:textId="77777777" w:rsidR="003958A2" w:rsidRPr="00D564EB" w:rsidRDefault="003958A2" w:rsidP="00DD7E8C">
            <w:pPr>
              <w:spacing w:before="60" w:after="60" w:line="24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el-GR"/>
              </w:rPr>
            </w:pPr>
            <w:r w:rsidRPr="00D564EB">
              <w:rPr>
                <w:rFonts w:cstheme="minorHAnsi"/>
                <w:color w:val="000000"/>
                <w:sz w:val="20"/>
                <w:szCs w:val="20"/>
                <w:lang w:eastAsia="el-GR"/>
              </w:rPr>
              <w:t>0</w:t>
            </w:r>
          </w:p>
        </w:tc>
      </w:tr>
      <w:tr w:rsidR="003958A2" w:rsidRPr="001A2A76" w14:paraId="13AA6615" w14:textId="77777777" w:rsidTr="00DD7E8C">
        <w:tc>
          <w:tcPr>
            <w:cnfStyle w:val="001000000000" w:firstRow="0" w:lastRow="0" w:firstColumn="1" w:lastColumn="0" w:oddVBand="0" w:evenVBand="0" w:oddHBand="0" w:evenHBand="0" w:firstRowFirstColumn="0" w:firstRowLastColumn="0" w:lastRowFirstColumn="0" w:lastRowLastColumn="0"/>
            <w:tcW w:w="481" w:type="pct"/>
            <w:noWrap/>
            <w:hideMark/>
          </w:tcPr>
          <w:p w14:paraId="1D794A4F" w14:textId="77777777" w:rsidR="003958A2" w:rsidRPr="005F28E1" w:rsidRDefault="003958A2" w:rsidP="00DD7E8C">
            <w:pPr>
              <w:spacing w:before="60" w:after="60" w:line="240" w:lineRule="auto"/>
              <w:jc w:val="center"/>
              <w:rPr>
                <w:rFonts w:cstheme="minorHAnsi"/>
                <w:b w:val="0"/>
                <w:bCs w:val="0"/>
                <w:color w:val="000000"/>
                <w:sz w:val="20"/>
                <w:szCs w:val="20"/>
                <w:lang w:eastAsia="el-GR"/>
              </w:rPr>
            </w:pPr>
            <w:r w:rsidRPr="005F28E1">
              <w:rPr>
                <w:rFonts w:cstheme="minorHAnsi"/>
                <w:color w:val="000000"/>
                <w:sz w:val="20"/>
                <w:szCs w:val="20"/>
                <w:lang w:eastAsia="el-GR"/>
              </w:rPr>
              <w:t>6</w:t>
            </w:r>
          </w:p>
        </w:tc>
        <w:tc>
          <w:tcPr>
            <w:tcW w:w="1145" w:type="pct"/>
            <w:noWrap/>
            <w:hideMark/>
          </w:tcPr>
          <w:p w14:paraId="51246B93" w14:textId="77777777" w:rsidR="003958A2" w:rsidRPr="009B6C0E" w:rsidRDefault="003958A2" w:rsidP="00DD7E8C">
            <w:pPr>
              <w:spacing w:before="60" w:after="6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lang w:eastAsia="el-GR"/>
              </w:rPr>
            </w:pPr>
            <w:r w:rsidRPr="009B6C0E">
              <w:rPr>
                <w:rFonts w:cstheme="minorHAnsi"/>
                <w:sz w:val="20"/>
                <w:szCs w:val="20"/>
                <w:lang w:eastAsia="el-GR"/>
              </w:rPr>
              <w:t>Ορόσημο 2024</w:t>
            </w:r>
          </w:p>
        </w:tc>
        <w:tc>
          <w:tcPr>
            <w:tcW w:w="3374" w:type="pct"/>
            <w:noWrap/>
            <w:hideMark/>
          </w:tcPr>
          <w:p w14:paraId="7D3FCD0D" w14:textId="77777777" w:rsidR="003958A2" w:rsidRPr="00D564EB" w:rsidRDefault="003958A2" w:rsidP="00DD7E8C">
            <w:pPr>
              <w:spacing w:before="60" w:after="60" w:line="24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el-GR"/>
              </w:rPr>
            </w:pPr>
            <w:r w:rsidRPr="00D564EB">
              <w:rPr>
                <w:rFonts w:cstheme="minorHAnsi"/>
                <w:color w:val="000000"/>
                <w:sz w:val="20"/>
                <w:szCs w:val="20"/>
                <w:lang w:eastAsia="el-GR"/>
              </w:rPr>
              <w:t>&gt;=0</w:t>
            </w:r>
          </w:p>
        </w:tc>
      </w:tr>
      <w:tr w:rsidR="003958A2" w:rsidRPr="001A2A76" w14:paraId="6A4D779B" w14:textId="77777777" w:rsidTr="00DD7E8C">
        <w:tc>
          <w:tcPr>
            <w:cnfStyle w:val="001000000000" w:firstRow="0" w:lastRow="0" w:firstColumn="1" w:lastColumn="0" w:oddVBand="0" w:evenVBand="0" w:oddHBand="0" w:evenHBand="0" w:firstRowFirstColumn="0" w:firstRowLastColumn="0" w:lastRowFirstColumn="0" w:lastRowLastColumn="0"/>
            <w:tcW w:w="481" w:type="pct"/>
            <w:noWrap/>
            <w:hideMark/>
          </w:tcPr>
          <w:p w14:paraId="0B1AFEEF" w14:textId="77777777" w:rsidR="003958A2" w:rsidRPr="005F28E1" w:rsidRDefault="003958A2" w:rsidP="00DD7E8C">
            <w:pPr>
              <w:spacing w:before="60" w:after="60" w:line="240" w:lineRule="auto"/>
              <w:jc w:val="center"/>
              <w:rPr>
                <w:rFonts w:cstheme="minorHAnsi"/>
                <w:b w:val="0"/>
                <w:bCs w:val="0"/>
                <w:color w:val="000000"/>
                <w:sz w:val="20"/>
                <w:szCs w:val="20"/>
                <w:lang w:eastAsia="el-GR"/>
              </w:rPr>
            </w:pPr>
            <w:r w:rsidRPr="005F28E1">
              <w:rPr>
                <w:rFonts w:cstheme="minorHAnsi"/>
                <w:color w:val="000000"/>
                <w:sz w:val="20"/>
                <w:szCs w:val="20"/>
                <w:lang w:eastAsia="el-GR"/>
              </w:rPr>
              <w:t>7</w:t>
            </w:r>
          </w:p>
        </w:tc>
        <w:tc>
          <w:tcPr>
            <w:tcW w:w="1145" w:type="pct"/>
            <w:noWrap/>
            <w:hideMark/>
          </w:tcPr>
          <w:p w14:paraId="25B2DF5B" w14:textId="77777777" w:rsidR="003958A2" w:rsidRPr="009B6C0E" w:rsidRDefault="003958A2" w:rsidP="00DD7E8C">
            <w:pPr>
              <w:spacing w:before="60" w:after="60" w:line="24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el-GR"/>
              </w:rPr>
            </w:pPr>
            <w:r w:rsidRPr="009B6C0E">
              <w:rPr>
                <w:rFonts w:cstheme="minorHAnsi"/>
                <w:color w:val="000000"/>
                <w:sz w:val="20"/>
                <w:szCs w:val="20"/>
                <w:lang w:eastAsia="el-GR"/>
              </w:rPr>
              <w:t>Τιμή Στόχος 2029</w:t>
            </w:r>
          </w:p>
        </w:tc>
        <w:tc>
          <w:tcPr>
            <w:tcW w:w="3374" w:type="pct"/>
            <w:noWrap/>
            <w:hideMark/>
          </w:tcPr>
          <w:p w14:paraId="5A2F794D" w14:textId="77777777" w:rsidR="003958A2" w:rsidRPr="00D564EB" w:rsidRDefault="003958A2" w:rsidP="00DD7E8C">
            <w:pPr>
              <w:spacing w:before="60" w:after="60" w:line="24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el-GR"/>
              </w:rPr>
            </w:pPr>
            <w:r w:rsidRPr="00D564EB">
              <w:rPr>
                <w:rFonts w:cstheme="minorHAnsi"/>
                <w:color w:val="000000"/>
                <w:sz w:val="20"/>
                <w:szCs w:val="20"/>
                <w:lang w:eastAsia="el-GR"/>
              </w:rPr>
              <w:t>&gt;0</w:t>
            </w:r>
          </w:p>
        </w:tc>
      </w:tr>
      <w:tr w:rsidR="003958A2" w:rsidRPr="001A2A76" w14:paraId="2E6F452B" w14:textId="77777777" w:rsidTr="00DD7E8C">
        <w:tc>
          <w:tcPr>
            <w:cnfStyle w:val="001000000000" w:firstRow="0" w:lastRow="0" w:firstColumn="1" w:lastColumn="0" w:oddVBand="0" w:evenVBand="0" w:oddHBand="0" w:evenHBand="0" w:firstRowFirstColumn="0" w:firstRowLastColumn="0" w:lastRowFirstColumn="0" w:lastRowLastColumn="0"/>
            <w:tcW w:w="481" w:type="pct"/>
            <w:noWrap/>
            <w:hideMark/>
          </w:tcPr>
          <w:p w14:paraId="38F26015" w14:textId="77777777" w:rsidR="003958A2" w:rsidRPr="005F28E1" w:rsidRDefault="003958A2" w:rsidP="00DD7E8C">
            <w:pPr>
              <w:spacing w:before="60" w:after="60" w:line="240" w:lineRule="auto"/>
              <w:jc w:val="center"/>
              <w:rPr>
                <w:rFonts w:cstheme="minorHAnsi"/>
                <w:b w:val="0"/>
                <w:bCs w:val="0"/>
                <w:color w:val="000000"/>
                <w:sz w:val="20"/>
                <w:szCs w:val="20"/>
                <w:lang w:eastAsia="el-GR"/>
              </w:rPr>
            </w:pPr>
            <w:r w:rsidRPr="005F28E1">
              <w:rPr>
                <w:rFonts w:cstheme="minorHAnsi"/>
                <w:color w:val="000000"/>
                <w:sz w:val="20"/>
                <w:szCs w:val="20"/>
                <w:lang w:eastAsia="el-GR"/>
              </w:rPr>
              <w:t>8</w:t>
            </w:r>
          </w:p>
        </w:tc>
        <w:tc>
          <w:tcPr>
            <w:tcW w:w="1145" w:type="pct"/>
            <w:noWrap/>
            <w:hideMark/>
          </w:tcPr>
          <w:p w14:paraId="455CD940" w14:textId="77777777" w:rsidR="003958A2" w:rsidRPr="009B6C0E" w:rsidRDefault="003958A2" w:rsidP="00DD7E8C">
            <w:pPr>
              <w:spacing w:before="60" w:after="60" w:line="24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el-GR"/>
              </w:rPr>
            </w:pPr>
            <w:r w:rsidRPr="009B6C0E">
              <w:rPr>
                <w:rFonts w:cstheme="minorHAnsi"/>
                <w:color w:val="000000"/>
                <w:sz w:val="20"/>
                <w:szCs w:val="20"/>
                <w:lang w:eastAsia="el-GR"/>
              </w:rPr>
              <w:t>Στόχος πολιτικής</w:t>
            </w:r>
          </w:p>
        </w:tc>
        <w:tc>
          <w:tcPr>
            <w:tcW w:w="3374" w:type="pct"/>
            <w:noWrap/>
          </w:tcPr>
          <w:p w14:paraId="16073B01" w14:textId="77777777" w:rsidR="003958A2" w:rsidRPr="00D564EB" w:rsidRDefault="003958A2" w:rsidP="00DD7E8C">
            <w:pPr>
              <w:spacing w:before="60" w:after="60" w:line="24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el-GR"/>
              </w:rPr>
            </w:pPr>
            <w:r w:rsidRPr="00D564EB">
              <w:rPr>
                <w:sz w:val="20"/>
                <w:szCs w:val="20"/>
              </w:rPr>
              <w:t>Σ.Π. 2 Πιο Πράσινη Ευρώπη</w:t>
            </w:r>
          </w:p>
        </w:tc>
      </w:tr>
      <w:tr w:rsidR="003958A2" w:rsidRPr="001A2A76" w14:paraId="39140E25" w14:textId="77777777" w:rsidTr="00DD7E8C">
        <w:tc>
          <w:tcPr>
            <w:cnfStyle w:val="001000000000" w:firstRow="0" w:lastRow="0" w:firstColumn="1" w:lastColumn="0" w:oddVBand="0" w:evenVBand="0" w:oddHBand="0" w:evenHBand="0" w:firstRowFirstColumn="0" w:firstRowLastColumn="0" w:lastRowFirstColumn="0" w:lastRowLastColumn="0"/>
            <w:tcW w:w="481" w:type="pct"/>
            <w:noWrap/>
            <w:hideMark/>
          </w:tcPr>
          <w:p w14:paraId="7DBD581C" w14:textId="77777777" w:rsidR="003958A2" w:rsidRPr="005F28E1" w:rsidRDefault="003958A2" w:rsidP="00DD7E8C">
            <w:pPr>
              <w:spacing w:before="60" w:after="60" w:line="240" w:lineRule="auto"/>
              <w:jc w:val="center"/>
              <w:rPr>
                <w:rFonts w:cstheme="minorHAnsi"/>
                <w:b w:val="0"/>
                <w:bCs w:val="0"/>
                <w:color w:val="000000"/>
                <w:sz w:val="20"/>
                <w:szCs w:val="20"/>
                <w:lang w:eastAsia="el-GR"/>
              </w:rPr>
            </w:pPr>
            <w:r w:rsidRPr="005F28E1">
              <w:rPr>
                <w:rFonts w:cstheme="minorHAnsi"/>
                <w:color w:val="000000"/>
                <w:sz w:val="20"/>
                <w:szCs w:val="20"/>
                <w:lang w:eastAsia="el-GR"/>
              </w:rPr>
              <w:t>9</w:t>
            </w:r>
          </w:p>
        </w:tc>
        <w:tc>
          <w:tcPr>
            <w:tcW w:w="1145" w:type="pct"/>
            <w:noWrap/>
            <w:hideMark/>
          </w:tcPr>
          <w:p w14:paraId="63EA340A" w14:textId="77777777" w:rsidR="003958A2" w:rsidRPr="009B6C0E" w:rsidRDefault="003958A2" w:rsidP="00DD7E8C">
            <w:pPr>
              <w:spacing w:before="60" w:after="60" w:line="24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el-GR"/>
              </w:rPr>
            </w:pPr>
            <w:r w:rsidRPr="009B6C0E">
              <w:rPr>
                <w:rFonts w:cstheme="minorHAnsi"/>
                <w:color w:val="000000"/>
                <w:sz w:val="20"/>
                <w:szCs w:val="20"/>
                <w:lang w:eastAsia="el-GR"/>
              </w:rPr>
              <w:t>Ειδικός στόχος</w:t>
            </w:r>
          </w:p>
        </w:tc>
        <w:tc>
          <w:tcPr>
            <w:tcW w:w="3374" w:type="pct"/>
            <w:noWrap/>
          </w:tcPr>
          <w:p w14:paraId="2ADB45DE" w14:textId="77777777" w:rsidR="003958A2" w:rsidRPr="00D564EB" w:rsidRDefault="003958A2" w:rsidP="00DD7E8C">
            <w:pPr>
              <w:spacing w:before="60" w:after="60" w:line="24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el-GR"/>
              </w:rPr>
            </w:pPr>
            <w:r w:rsidRPr="00D564EB">
              <w:rPr>
                <w:sz w:val="20"/>
                <w:szCs w:val="20"/>
              </w:rPr>
              <w:t>RSO2.5 Πρόσβαση στο νερό</w:t>
            </w:r>
          </w:p>
        </w:tc>
      </w:tr>
      <w:tr w:rsidR="003958A2" w:rsidRPr="001A2A76" w14:paraId="7A45F675" w14:textId="77777777" w:rsidTr="00DD7E8C">
        <w:tc>
          <w:tcPr>
            <w:cnfStyle w:val="001000000000" w:firstRow="0" w:lastRow="0" w:firstColumn="1" w:lastColumn="0" w:oddVBand="0" w:evenVBand="0" w:oddHBand="0" w:evenHBand="0" w:firstRowFirstColumn="0" w:firstRowLastColumn="0" w:lastRowFirstColumn="0" w:lastRowLastColumn="0"/>
            <w:tcW w:w="481" w:type="pct"/>
            <w:noWrap/>
            <w:hideMark/>
          </w:tcPr>
          <w:p w14:paraId="516F79A2" w14:textId="77777777" w:rsidR="003958A2" w:rsidRPr="005F28E1" w:rsidRDefault="003958A2" w:rsidP="00DD7E8C">
            <w:pPr>
              <w:spacing w:before="60" w:after="60" w:line="240" w:lineRule="auto"/>
              <w:jc w:val="center"/>
              <w:rPr>
                <w:rFonts w:cstheme="minorHAnsi"/>
                <w:b w:val="0"/>
                <w:bCs w:val="0"/>
                <w:color w:val="000000"/>
                <w:sz w:val="20"/>
                <w:szCs w:val="20"/>
                <w:lang w:eastAsia="el-GR"/>
              </w:rPr>
            </w:pPr>
            <w:r w:rsidRPr="005F28E1">
              <w:rPr>
                <w:rFonts w:cstheme="minorHAnsi"/>
                <w:color w:val="000000"/>
                <w:sz w:val="20"/>
                <w:szCs w:val="20"/>
                <w:lang w:eastAsia="el-GR"/>
              </w:rPr>
              <w:t>10</w:t>
            </w:r>
          </w:p>
        </w:tc>
        <w:tc>
          <w:tcPr>
            <w:tcW w:w="1145" w:type="pct"/>
            <w:noWrap/>
            <w:hideMark/>
          </w:tcPr>
          <w:p w14:paraId="3C9A0DAC" w14:textId="77777777" w:rsidR="003958A2" w:rsidRPr="009B6C0E" w:rsidRDefault="003958A2" w:rsidP="00DD7E8C">
            <w:pPr>
              <w:spacing w:before="60" w:after="60" w:line="24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el-GR"/>
              </w:rPr>
            </w:pPr>
            <w:r w:rsidRPr="009B6C0E">
              <w:rPr>
                <w:rFonts w:cstheme="minorHAnsi"/>
                <w:color w:val="000000"/>
                <w:sz w:val="20"/>
                <w:szCs w:val="20"/>
                <w:lang w:eastAsia="el-GR"/>
              </w:rPr>
              <w:t>Βασικές έννοιες και ορισμοί</w:t>
            </w:r>
          </w:p>
        </w:tc>
        <w:tc>
          <w:tcPr>
            <w:tcW w:w="3374" w:type="pct"/>
          </w:tcPr>
          <w:p w14:paraId="7D0B66CF" w14:textId="77777777" w:rsidR="003958A2" w:rsidRPr="00D564EB" w:rsidRDefault="003958A2" w:rsidP="00DD7E8C">
            <w:pPr>
              <w:spacing w:before="60" w:after="60" w:line="24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el-GR"/>
              </w:rPr>
            </w:pPr>
            <w:r w:rsidRPr="00D564EB">
              <w:rPr>
                <w:rFonts w:cstheme="minorHAnsi"/>
                <w:color w:val="000000"/>
                <w:sz w:val="20"/>
                <w:szCs w:val="20"/>
                <w:lang w:eastAsia="el-GR"/>
              </w:rPr>
              <w:t>Μήκος νέων ή αναβαθμισμένων αγωγών του δημόσιου δικτύου συλλογής λυμάτων. Η αναβάθμιση αναφέρεται σε σημαντικές βελτιώσεις που στοχεύουν μεταξύ άλλων και στην εξάλειψη των διαρροών. Οι αγωγοί λυμάτων πρέπει να ολοκληρωθούν ως προς το φυσικό αντικείμενο προκειμένου να ληφθούν υπόψη κατά τον υπολογισμό της τιμής επίτευξης του δείκτη.</w:t>
            </w:r>
          </w:p>
          <w:p w14:paraId="3973FF8C" w14:textId="77777777" w:rsidR="003958A2" w:rsidRPr="00D564EB" w:rsidRDefault="003958A2" w:rsidP="00DD7E8C">
            <w:pPr>
              <w:spacing w:before="60" w:after="60" w:line="24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el-GR"/>
              </w:rPr>
            </w:pPr>
            <w:r w:rsidRPr="00D564EB">
              <w:rPr>
                <w:rFonts w:cstheme="minorHAnsi"/>
                <w:color w:val="000000"/>
                <w:sz w:val="20"/>
                <w:szCs w:val="20"/>
                <w:lang w:eastAsia="el-GR"/>
              </w:rPr>
              <w:t xml:space="preserve">Ο δείκτης καλύπτει επίσης τα δίκτυα συλλογής λυμάτων που συνδέονται με τη διαχείριση </w:t>
            </w:r>
            <w:proofErr w:type="spellStart"/>
            <w:r w:rsidRPr="00D564EB">
              <w:rPr>
                <w:rFonts w:cstheme="minorHAnsi"/>
                <w:color w:val="000000"/>
                <w:sz w:val="20"/>
                <w:szCs w:val="20"/>
                <w:lang w:eastAsia="el-GR"/>
              </w:rPr>
              <w:t>ομβρίων</w:t>
            </w:r>
            <w:proofErr w:type="spellEnd"/>
            <w:r w:rsidRPr="00D564EB">
              <w:rPr>
                <w:rFonts w:cstheme="minorHAnsi"/>
                <w:color w:val="000000"/>
                <w:sz w:val="20"/>
                <w:szCs w:val="20"/>
                <w:lang w:eastAsia="el-GR"/>
              </w:rPr>
              <w:t xml:space="preserve"> υδάτων (βλ. Οδηγία 91/271/ΕΟΚ του Συμβουλίου).</w:t>
            </w:r>
          </w:p>
          <w:p w14:paraId="321F6A83" w14:textId="77777777" w:rsidR="003958A2" w:rsidRPr="00D564EB" w:rsidRDefault="003958A2" w:rsidP="00DD7E8C">
            <w:pPr>
              <w:spacing w:before="60" w:after="60" w:line="24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el-GR"/>
              </w:rPr>
            </w:pPr>
            <w:r w:rsidRPr="00D564EB">
              <w:rPr>
                <w:rFonts w:cstheme="minorHAnsi"/>
                <w:color w:val="000000"/>
                <w:sz w:val="20"/>
                <w:szCs w:val="20"/>
                <w:lang w:eastAsia="el-GR"/>
              </w:rPr>
              <w:t>Η συντήρηση και οι επισκευές δεν καλύπτονται από τον δείκτη.</w:t>
            </w:r>
          </w:p>
        </w:tc>
      </w:tr>
      <w:tr w:rsidR="003958A2" w:rsidRPr="001A2A76" w14:paraId="5707A413" w14:textId="77777777" w:rsidTr="00DD7E8C">
        <w:tc>
          <w:tcPr>
            <w:cnfStyle w:val="001000000000" w:firstRow="0" w:lastRow="0" w:firstColumn="1" w:lastColumn="0" w:oddVBand="0" w:evenVBand="0" w:oddHBand="0" w:evenHBand="0" w:firstRowFirstColumn="0" w:firstRowLastColumn="0" w:lastRowFirstColumn="0" w:lastRowLastColumn="0"/>
            <w:tcW w:w="481" w:type="pct"/>
            <w:noWrap/>
            <w:hideMark/>
          </w:tcPr>
          <w:p w14:paraId="690CE2A8" w14:textId="77777777" w:rsidR="003958A2" w:rsidRPr="005F28E1" w:rsidRDefault="003958A2" w:rsidP="00DD7E8C">
            <w:pPr>
              <w:spacing w:before="60" w:after="60" w:line="240" w:lineRule="auto"/>
              <w:jc w:val="center"/>
              <w:rPr>
                <w:rFonts w:cstheme="minorHAnsi"/>
                <w:b w:val="0"/>
                <w:bCs w:val="0"/>
                <w:color w:val="000000"/>
                <w:sz w:val="20"/>
                <w:szCs w:val="20"/>
                <w:lang w:eastAsia="el-GR"/>
              </w:rPr>
            </w:pPr>
            <w:r w:rsidRPr="005F28E1">
              <w:rPr>
                <w:rFonts w:cstheme="minorHAnsi"/>
                <w:color w:val="000000"/>
                <w:sz w:val="20"/>
                <w:szCs w:val="20"/>
                <w:lang w:eastAsia="el-GR"/>
              </w:rPr>
              <w:t>11</w:t>
            </w:r>
          </w:p>
        </w:tc>
        <w:tc>
          <w:tcPr>
            <w:tcW w:w="1145" w:type="pct"/>
            <w:noWrap/>
            <w:hideMark/>
          </w:tcPr>
          <w:p w14:paraId="2E60467C" w14:textId="77777777" w:rsidR="003958A2" w:rsidRPr="009B6C0E" w:rsidRDefault="003958A2" w:rsidP="00DD7E8C">
            <w:pPr>
              <w:spacing w:before="60" w:after="60" w:line="24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el-GR"/>
              </w:rPr>
            </w:pPr>
            <w:r w:rsidRPr="009B6C0E">
              <w:rPr>
                <w:rFonts w:cstheme="minorHAnsi"/>
                <w:color w:val="000000"/>
                <w:sz w:val="20"/>
                <w:szCs w:val="20"/>
                <w:lang w:eastAsia="el-GR"/>
              </w:rPr>
              <w:t>Πηγή δεδομένων</w:t>
            </w:r>
          </w:p>
        </w:tc>
        <w:tc>
          <w:tcPr>
            <w:tcW w:w="3374" w:type="pct"/>
            <w:noWrap/>
            <w:hideMark/>
          </w:tcPr>
          <w:p w14:paraId="3E7CDBC3" w14:textId="77777777" w:rsidR="003958A2" w:rsidRPr="00D564EB" w:rsidRDefault="003958A2" w:rsidP="00DD7E8C">
            <w:pPr>
              <w:spacing w:before="60" w:after="60" w:line="24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el-GR"/>
              </w:rPr>
            </w:pPr>
            <w:r w:rsidRPr="00D564EB">
              <w:rPr>
                <w:rFonts w:cstheme="minorHAnsi"/>
                <w:color w:val="000000"/>
                <w:sz w:val="20"/>
                <w:szCs w:val="20"/>
                <w:lang w:eastAsia="el-GR"/>
              </w:rPr>
              <w:t>Υποστηριζόμενα έργα</w:t>
            </w:r>
          </w:p>
        </w:tc>
      </w:tr>
      <w:tr w:rsidR="003958A2" w:rsidRPr="001A2A76" w14:paraId="70773B8F" w14:textId="77777777" w:rsidTr="00DD7E8C">
        <w:tc>
          <w:tcPr>
            <w:cnfStyle w:val="001000000000" w:firstRow="0" w:lastRow="0" w:firstColumn="1" w:lastColumn="0" w:oddVBand="0" w:evenVBand="0" w:oddHBand="0" w:evenHBand="0" w:firstRowFirstColumn="0" w:firstRowLastColumn="0" w:lastRowFirstColumn="0" w:lastRowLastColumn="0"/>
            <w:tcW w:w="481" w:type="pct"/>
            <w:noWrap/>
            <w:hideMark/>
          </w:tcPr>
          <w:p w14:paraId="5B2E5DBE" w14:textId="77777777" w:rsidR="003958A2" w:rsidRPr="005F28E1" w:rsidRDefault="003958A2" w:rsidP="00DD7E8C">
            <w:pPr>
              <w:spacing w:before="60" w:after="60" w:line="240" w:lineRule="auto"/>
              <w:jc w:val="center"/>
              <w:rPr>
                <w:rFonts w:cstheme="minorHAnsi"/>
                <w:b w:val="0"/>
                <w:bCs w:val="0"/>
                <w:color w:val="000000"/>
                <w:sz w:val="20"/>
                <w:szCs w:val="20"/>
                <w:lang w:eastAsia="el-GR"/>
              </w:rPr>
            </w:pPr>
            <w:r w:rsidRPr="005F28E1">
              <w:rPr>
                <w:rFonts w:cstheme="minorHAnsi"/>
                <w:color w:val="000000"/>
                <w:sz w:val="20"/>
                <w:szCs w:val="20"/>
                <w:lang w:eastAsia="el-GR"/>
              </w:rPr>
              <w:t>12</w:t>
            </w:r>
          </w:p>
        </w:tc>
        <w:tc>
          <w:tcPr>
            <w:tcW w:w="1145" w:type="pct"/>
            <w:noWrap/>
            <w:hideMark/>
          </w:tcPr>
          <w:p w14:paraId="1CCF30FF" w14:textId="77777777" w:rsidR="003958A2" w:rsidRPr="009B6C0E" w:rsidRDefault="003958A2" w:rsidP="00DD7E8C">
            <w:pPr>
              <w:spacing w:before="60" w:after="6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lang w:eastAsia="el-GR"/>
              </w:rPr>
            </w:pPr>
            <w:r w:rsidRPr="009B6C0E">
              <w:rPr>
                <w:rFonts w:cstheme="minorHAnsi"/>
                <w:sz w:val="20"/>
                <w:szCs w:val="20"/>
                <w:lang w:eastAsia="el-GR"/>
              </w:rPr>
              <w:t>Χρόνος μέτρησης</w:t>
            </w:r>
          </w:p>
        </w:tc>
        <w:tc>
          <w:tcPr>
            <w:tcW w:w="3374" w:type="pct"/>
            <w:hideMark/>
          </w:tcPr>
          <w:p w14:paraId="53975A7C" w14:textId="77777777" w:rsidR="003958A2" w:rsidRPr="00D564EB" w:rsidRDefault="003958A2" w:rsidP="00DD7E8C">
            <w:pPr>
              <w:spacing w:before="60" w:after="60" w:line="24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el-GR"/>
              </w:rPr>
            </w:pPr>
            <w:r w:rsidRPr="00D564EB">
              <w:rPr>
                <w:rFonts w:cstheme="minorHAnsi"/>
                <w:color w:val="000000"/>
                <w:sz w:val="20"/>
                <w:szCs w:val="20"/>
                <w:lang w:eastAsia="el-GR"/>
              </w:rPr>
              <w:t>Με την ολοκλήρωση των εκροών του υποστηριζόμενου έργου</w:t>
            </w:r>
          </w:p>
        </w:tc>
      </w:tr>
      <w:tr w:rsidR="003958A2" w:rsidRPr="001A2A76" w14:paraId="49E9D02A" w14:textId="77777777" w:rsidTr="00DD7E8C">
        <w:tc>
          <w:tcPr>
            <w:cnfStyle w:val="001000000000" w:firstRow="0" w:lastRow="0" w:firstColumn="1" w:lastColumn="0" w:oddVBand="0" w:evenVBand="0" w:oddHBand="0" w:evenHBand="0" w:firstRowFirstColumn="0" w:firstRowLastColumn="0" w:lastRowFirstColumn="0" w:lastRowLastColumn="0"/>
            <w:tcW w:w="481" w:type="pct"/>
            <w:noWrap/>
            <w:hideMark/>
          </w:tcPr>
          <w:p w14:paraId="2934C819" w14:textId="77777777" w:rsidR="003958A2" w:rsidRPr="005F28E1" w:rsidRDefault="003958A2" w:rsidP="00DD7E8C">
            <w:pPr>
              <w:spacing w:before="60" w:after="60" w:line="240" w:lineRule="auto"/>
              <w:jc w:val="center"/>
              <w:rPr>
                <w:rFonts w:cstheme="minorHAnsi"/>
                <w:b w:val="0"/>
                <w:bCs w:val="0"/>
                <w:color w:val="000000"/>
                <w:sz w:val="20"/>
                <w:szCs w:val="20"/>
                <w:lang w:eastAsia="el-GR"/>
              </w:rPr>
            </w:pPr>
            <w:r w:rsidRPr="005F28E1">
              <w:rPr>
                <w:rFonts w:cstheme="minorHAnsi"/>
                <w:color w:val="000000"/>
                <w:sz w:val="20"/>
                <w:szCs w:val="20"/>
                <w:lang w:eastAsia="el-GR"/>
              </w:rPr>
              <w:t>13</w:t>
            </w:r>
          </w:p>
        </w:tc>
        <w:tc>
          <w:tcPr>
            <w:tcW w:w="1145" w:type="pct"/>
            <w:noWrap/>
            <w:hideMark/>
          </w:tcPr>
          <w:p w14:paraId="68ED3754" w14:textId="77777777" w:rsidR="003958A2" w:rsidRPr="009B6C0E" w:rsidRDefault="003958A2" w:rsidP="00DD7E8C">
            <w:pPr>
              <w:spacing w:before="60" w:after="60" w:line="24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el-GR"/>
              </w:rPr>
            </w:pPr>
            <w:r w:rsidRPr="009B6C0E">
              <w:rPr>
                <w:rFonts w:cstheme="minorHAnsi"/>
                <w:color w:val="000000"/>
                <w:sz w:val="20"/>
                <w:szCs w:val="20"/>
                <w:lang w:eastAsia="el-GR"/>
              </w:rPr>
              <w:t>Άθροιση</w:t>
            </w:r>
          </w:p>
        </w:tc>
        <w:tc>
          <w:tcPr>
            <w:tcW w:w="3374" w:type="pct"/>
            <w:noWrap/>
            <w:hideMark/>
          </w:tcPr>
          <w:p w14:paraId="6F707FF5" w14:textId="77777777" w:rsidR="003958A2" w:rsidRPr="00D564EB" w:rsidRDefault="003958A2" w:rsidP="00DD7E8C">
            <w:pPr>
              <w:spacing w:before="60" w:after="60" w:line="24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el-GR"/>
              </w:rPr>
            </w:pPr>
          </w:p>
        </w:tc>
      </w:tr>
      <w:tr w:rsidR="003958A2" w:rsidRPr="001A2A76" w14:paraId="6D39B5F9" w14:textId="77777777" w:rsidTr="00DD7E8C">
        <w:tc>
          <w:tcPr>
            <w:cnfStyle w:val="001000000000" w:firstRow="0" w:lastRow="0" w:firstColumn="1" w:lastColumn="0" w:oddVBand="0" w:evenVBand="0" w:oddHBand="0" w:evenHBand="0" w:firstRowFirstColumn="0" w:firstRowLastColumn="0" w:lastRowFirstColumn="0" w:lastRowLastColumn="0"/>
            <w:tcW w:w="481" w:type="pct"/>
            <w:noWrap/>
            <w:hideMark/>
          </w:tcPr>
          <w:p w14:paraId="29E3C655" w14:textId="77777777" w:rsidR="003958A2" w:rsidRPr="005F28E1" w:rsidRDefault="003958A2" w:rsidP="00DD7E8C">
            <w:pPr>
              <w:spacing w:before="60" w:after="60" w:line="240" w:lineRule="auto"/>
              <w:jc w:val="center"/>
              <w:rPr>
                <w:rFonts w:cstheme="minorHAnsi"/>
                <w:b w:val="0"/>
                <w:bCs w:val="0"/>
                <w:color w:val="000000"/>
                <w:sz w:val="20"/>
                <w:szCs w:val="20"/>
                <w:lang w:eastAsia="el-GR"/>
              </w:rPr>
            </w:pPr>
            <w:r w:rsidRPr="005F28E1">
              <w:rPr>
                <w:rFonts w:cstheme="minorHAnsi"/>
                <w:color w:val="000000"/>
                <w:sz w:val="20"/>
                <w:szCs w:val="20"/>
                <w:lang w:eastAsia="el-GR"/>
              </w:rPr>
              <w:t>14</w:t>
            </w:r>
          </w:p>
        </w:tc>
        <w:tc>
          <w:tcPr>
            <w:tcW w:w="1145" w:type="pct"/>
            <w:noWrap/>
            <w:hideMark/>
          </w:tcPr>
          <w:p w14:paraId="223C7403" w14:textId="77777777" w:rsidR="003958A2" w:rsidRPr="009B6C0E" w:rsidRDefault="003958A2" w:rsidP="00DD7E8C">
            <w:pPr>
              <w:spacing w:before="60" w:after="60" w:line="24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el-GR"/>
              </w:rPr>
            </w:pPr>
            <w:r w:rsidRPr="009B6C0E">
              <w:rPr>
                <w:rFonts w:cstheme="minorHAnsi"/>
                <w:color w:val="000000"/>
                <w:sz w:val="20"/>
                <w:szCs w:val="20"/>
                <w:lang w:eastAsia="el-GR"/>
              </w:rPr>
              <w:t>Αναφορές</w:t>
            </w:r>
          </w:p>
        </w:tc>
        <w:tc>
          <w:tcPr>
            <w:tcW w:w="3374" w:type="pct"/>
            <w:hideMark/>
          </w:tcPr>
          <w:p w14:paraId="043B555C" w14:textId="77777777" w:rsidR="003958A2" w:rsidRPr="00D564EB" w:rsidRDefault="003958A2" w:rsidP="00DD7E8C">
            <w:pPr>
              <w:spacing w:before="60" w:after="60" w:line="240" w:lineRule="auto"/>
              <w:cnfStyle w:val="000000000000" w:firstRow="0" w:lastRow="0" w:firstColumn="0" w:lastColumn="0" w:oddVBand="0" w:evenVBand="0" w:oddHBand="0" w:evenHBand="0" w:firstRowFirstColumn="0" w:firstRowLastColumn="0" w:lastRowFirstColumn="0" w:lastRowLastColumn="0"/>
              <w:rPr>
                <w:rFonts w:cstheme="minorHAnsi"/>
                <w:i/>
                <w:iCs/>
                <w:color w:val="000000"/>
                <w:sz w:val="20"/>
                <w:szCs w:val="20"/>
                <w:lang w:eastAsia="el-GR"/>
              </w:rPr>
            </w:pPr>
            <w:r w:rsidRPr="00D564EB">
              <w:rPr>
                <w:rFonts w:cstheme="minorHAnsi"/>
                <w:i/>
                <w:iCs/>
                <w:color w:val="000000"/>
                <w:sz w:val="20"/>
                <w:szCs w:val="20"/>
                <w:lang w:eastAsia="el-GR"/>
              </w:rPr>
              <w:t>Κανόνας 1: Αναφορές ανά ειδικό στόχο</w:t>
            </w:r>
          </w:p>
          <w:p w14:paraId="73465BB9" w14:textId="77777777" w:rsidR="003958A2" w:rsidRPr="00D564EB" w:rsidRDefault="003958A2" w:rsidP="00DD7E8C">
            <w:pPr>
              <w:spacing w:before="60" w:after="60" w:line="240" w:lineRule="auto"/>
              <w:cnfStyle w:val="000000000000" w:firstRow="0" w:lastRow="0" w:firstColumn="0" w:lastColumn="0" w:oddVBand="0" w:evenVBand="0" w:oddHBand="0" w:evenHBand="0" w:firstRowFirstColumn="0" w:firstRowLastColumn="0" w:lastRowFirstColumn="0" w:lastRowLastColumn="0"/>
              <w:rPr>
                <w:rFonts w:cstheme="minorHAnsi"/>
                <w:iCs/>
                <w:color w:val="000000"/>
                <w:sz w:val="20"/>
                <w:szCs w:val="20"/>
                <w:lang w:eastAsia="el-GR"/>
              </w:rPr>
            </w:pPr>
            <w:r w:rsidRPr="00D564EB">
              <w:rPr>
                <w:rFonts w:cstheme="minorHAnsi"/>
                <w:iCs/>
                <w:color w:val="000000"/>
                <w:sz w:val="20"/>
                <w:szCs w:val="20"/>
                <w:lang w:eastAsia="el-GR"/>
              </w:rPr>
              <w:t>Εκτιμήσεις για τις τιμές στόχου των ενταγμένων έργων και επιτευχθείσες τιμές σωρευτικά και για τις δύο, μέχρι τον χρόνο αναφοράς (παράρτημα VII του ΚΚΔ, πίνακας 5).</w:t>
            </w:r>
          </w:p>
        </w:tc>
      </w:tr>
      <w:tr w:rsidR="003958A2" w:rsidRPr="001A2A76" w14:paraId="38C6F0BE" w14:textId="77777777" w:rsidTr="00DD7E8C">
        <w:tc>
          <w:tcPr>
            <w:cnfStyle w:val="001000000000" w:firstRow="0" w:lastRow="0" w:firstColumn="1" w:lastColumn="0" w:oddVBand="0" w:evenVBand="0" w:oddHBand="0" w:evenHBand="0" w:firstRowFirstColumn="0" w:firstRowLastColumn="0" w:lastRowFirstColumn="0" w:lastRowLastColumn="0"/>
            <w:tcW w:w="481" w:type="pct"/>
            <w:noWrap/>
            <w:hideMark/>
          </w:tcPr>
          <w:p w14:paraId="5A0715B4" w14:textId="77777777" w:rsidR="003958A2" w:rsidRPr="005F28E1" w:rsidRDefault="003958A2" w:rsidP="00DD7E8C">
            <w:pPr>
              <w:spacing w:before="60" w:after="60" w:line="240" w:lineRule="auto"/>
              <w:jc w:val="center"/>
              <w:rPr>
                <w:rFonts w:cstheme="minorHAnsi"/>
                <w:b w:val="0"/>
                <w:bCs w:val="0"/>
                <w:color w:val="000000"/>
                <w:sz w:val="20"/>
                <w:szCs w:val="20"/>
                <w:lang w:eastAsia="el-GR"/>
              </w:rPr>
            </w:pPr>
            <w:r w:rsidRPr="005F28E1">
              <w:rPr>
                <w:rFonts w:cstheme="minorHAnsi"/>
                <w:color w:val="000000"/>
                <w:sz w:val="20"/>
                <w:szCs w:val="20"/>
                <w:lang w:eastAsia="el-GR"/>
              </w:rPr>
              <w:t>15</w:t>
            </w:r>
          </w:p>
        </w:tc>
        <w:tc>
          <w:tcPr>
            <w:tcW w:w="1145" w:type="pct"/>
            <w:noWrap/>
            <w:hideMark/>
          </w:tcPr>
          <w:p w14:paraId="5CD88B28" w14:textId="77777777" w:rsidR="003958A2" w:rsidRPr="009B6C0E" w:rsidRDefault="003958A2" w:rsidP="00DD7E8C">
            <w:pPr>
              <w:spacing w:before="60" w:after="60" w:line="24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el-GR"/>
              </w:rPr>
            </w:pPr>
            <w:r w:rsidRPr="009B6C0E">
              <w:rPr>
                <w:rFonts w:cstheme="minorHAnsi"/>
                <w:color w:val="000000"/>
                <w:sz w:val="20"/>
                <w:szCs w:val="20"/>
                <w:lang w:eastAsia="el-GR"/>
              </w:rPr>
              <w:t>Παραπομπές</w:t>
            </w:r>
          </w:p>
        </w:tc>
        <w:tc>
          <w:tcPr>
            <w:tcW w:w="3374" w:type="pct"/>
          </w:tcPr>
          <w:p w14:paraId="7A5F6587" w14:textId="77777777" w:rsidR="003958A2" w:rsidRPr="00D564EB" w:rsidRDefault="003958A2" w:rsidP="00DD7E8C">
            <w:pPr>
              <w:spacing w:before="60" w:after="60" w:line="24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el-GR"/>
              </w:rPr>
            </w:pPr>
            <w:r w:rsidRPr="00D564EB">
              <w:rPr>
                <w:rFonts w:cstheme="minorHAnsi"/>
                <w:color w:val="000000"/>
                <w:sz w:val="20"/>
                <w:szCs w:val="20"/>
                <w:lang w:eastAsia="el-GR"/>
              </w:rPr>
              <w:t>Οδηγία 91/271/ΕΟΚ του Συμβουλίου για την επεξεργασία των αστικών λυμάτων</w:t>
            </w:r>
          </w:p>
        </w:tc>
      </w:tr>
      <w:tr w:rsidR="003958A2" w:rsidRPr="001A2A76" w14:paraId="2427517A" w14:textId="77777777" w:rsidTr="00DD7E8C">
        <w:tc>
          <w:tcPr>
            <w:cnfStyle w:val="001000000000" w:firstRow="0" w:lastRow="0" w:firstColumn="1" w:lastColumn="0" w:oddVBand="0" w:evenVBand="0" w:oddHBand="0" w:evenHBand="0" w:firstRowFirstColumn="0" w:firstRowLastColumn="0" w:lastRowFirstColumn="0" w:lastRowLastColumn="0"/>
            <w:tcW w:w="481" w:type="pct"/>
            <w:noWrap/>
            <w:hideMark/>
          </w:tcPr>
          <w:p w14:paraId="430E76E0" w14:textId="77777777" w:rsidR="003958A2" w:rsidRPr="005F28E1" w:rsidRDefault="003958A2" w:rsidP="00DD7E8C">
            <w:pPr>
              <w:spacing w:before="60" w:after="60" w:line="240" w:lineRule="auto"/>
              <w:jc w:val="center"/>
              <w:rPr>
                <w:rFonts w:cstheme="minorHAnsi"/>
                <w:b w:val="0"/>
                <w:bCs w:val="0"/>
                <w:color w:val="000000"/>
                <w:sz w:val="20"/>
                <w:szCs w:val="20"/>
                <w:lang w:eastAsia="el-GR"/>
              </w:rPr>
            </w:pPr>
            <w:r w:rsidRPr="005F28E1">
              <w:rPr>
                <w:rFonts w:cstheme="minorHAnsi"/>
                <w:color w:val="000000"/>
                <w:sz w:val="20"/>
                <w:szCs w:val="20"/>
                <w:lang w:eastAsia="el-GR"/>
              </w:rPr>
              <w:t>16</w:t>
            </w:r>
          </w:p>
        </w:tc>
        <w:tc>
          <w:tcPr>
            <w:tcW w:w="1145" w:type="pct"/>
            <w:noWrap/>
            <w:hideMark/>
          </w:tcPr>
          <w:p w14:paraId="1CF33EA7" w14:textId="77777777" w:rsidR="003958A2" w:rsidRPr="009B6C0E" w:rsidRDefault="003958A2" w:rsidP="00DD7E8C">
            <w:pPr>
              <w:spacing w:before="60" w:after="60"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lang w:eastAsia="el-GR"/>
              </w:rPr>
            </w:pPr>
            <w:proofErr w:type="spellStart"/>
            <w:r w:rsidRPr="00D564EB">
              <w:rPr>
                <w:rFonts w:cstheme="minorHAnsi"/>
                <w:sz w:val="20"/>
                <w:szCs w:val="20"/>
                <w:lang w:eastAsia="el-GR"/>
              </w:rPr>
              <w:t>Συσχετιζόμενος</w:t>
            </w:r>
            <w:proofErr w:type="spellEnd"/>
            <w:r w:rsidRPr="00D564EB">
              <w:rPr>
                <w:rFonts w:cstheme="minorHAnsi"/>
                <w:sz w:val="20"/>
                <w:szCs w:val="20"/>
                <w:lang w:eastAsia="el-GR"/>
              </w:rPr>
              <w:t xml:space="preserve"> δείκτης προς χρήση από την Επιτροπή με βάση το Παράρτημα </w:t>
            </w:r>
            <w:r w:rsidRPr="00D564EB">
              <w:rPr>
                <w:rFonts w:cstheme="minorHAnsi"/>
                <w:sz w:val="20"/>
                <w:szCs w:val="20"/>
                <w:lang w:eastAsia="el-GR"/>
              </w:rPr>
              <w:lastRenderedPageBreak/>
              <w:t>ΙΙ του Καν. ΕΤΠΑ και ΤΣ</w:t>
            </w:r>
          </w:p>
        </w:tc>
        <w:tc>
          <w:tcPr>
            <w:tcW w:w="3374" w:type="pct"/>
            <w:noWrap/>
            <w:hideMark/>
          </w:tcPr>
          <w:p w14:paraId="3AB746E3" w14:textId="77777777" w:rsidR="003958A2" w:rsidRPr="00D07916" w:rsidRDefault="003958A2" w:rsidP="00DD7E8C">
            <w:pPr>
              <w:spacing w:before="60" w:after="60" w:line="240" w:lineRule="auto"/>
              <w:cnfStyle w:val="000000000000" w:firstRow="0" w:lastRow="0" w:firstColumn="0" w:lastColumn="0" w:oddVBand="0" w:evenVBand="0" w:oddHBand="0" w:evenHBand="0" w:firstRowFirstColumn="0" w:firstRowLastColumn="0" w:lastRowFirstColumn="0" w:lastRowLastColumn="0"/>
              <w:rPr>
                <w:rFonts w:cstheme="minorHAnsi"/>
                <w:sz w:val="20"/>
                <w:szCs w:val="20"/>
                <w:lang w:eastAsia="el-GR"/>
              </w:rPr>
            </w:pPr>
          </w:p>
        </w:tc>
      </w:tr>
      <w:tr w:rsidR="003958A2" w:rsidRPr="001A2A76" w14:paraId="3E3708D7" w14:textId="77777777" w:rsidTr="00DD7E8C">
        <w:tc>
          <w:tcPr>
            <w:cnfStyle w:val="001000000000" w:firstRow="0" w:lastRow="0" w:firstColumn="1" w:lastColumn="0" w:oddVBand="0" w:evenVBand="0" w:oddHBand="0" w:evenHBand="0" w:firstRowFirstColumn="0" w:firstRowLastColumn="0" w:lastRowFirstColumn="0" w:lastRowLastColumn="0"/>
            <w:tcW w:w="481" w:type="pct"/>
            <w:noWrap/>
            <w:hideMark/>
          </w:tcPr>
          <w:p w14:paraId="136D7516" w14:textId="77777777" w:rsidR="003958A2" w:rsidRPr="005F28E1" w:rsidRDefault="003958A2" w:rsidP="00DD7E8C">
            <w:pPr>
              <w:spacing w:before="60" w:after="60" w:line="240" w:lineRule="auto"/>
              <w:jc w:val="center"/>
              <w:rPr>
                <w:rFonts w:cstheme="minorHAnsi"/>
                <w:b w:val="0"/>
                <w:bCs w:val="0"/>
                <w:color w:val="000000"/>
                <w:sz w:val="20"/>
                <w:szCs w:val="20"/>
                <w:lang w:eastAsia="el-GR"/>
              </w:rPr>
            </w:pPr>
            <w:r w:rsidRPr="005F28E1">
              <w:rPr>
                <w:rFonts w:cstheme="minorHAnsi"/>
                <w:color w:val="000000"/>
                <w:sz w:val="20"/>
                <w:szCs w:val="20"/>
                <w:lang w:eastAsia="el-GR"/>
              </w:rPr>
              <w:t>17</w:t>
            </w:r>
          </w:p>
        </w:tc>
        <w:tc>
          <w:tcPr>
            <w:tcW w:w="1145" w:type="pct"/>
            <w:noWrap/>
            <w:hideMark/>
          </w:tcPr>
          <w:p w14:paraId="69319692" w14:textId="77777777" w:rsidR="003958A2" w:rsidRPr="009B6C0E" w:rsidRDefault="003958A2" w:rsidP="00DD7E8C">
            <w:pPr>
              <w:spacing w:before="60" w:after="60" w:line="24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el-GR"/>
              </w:rPr>
            </w:pPr>
            <w:r w:rsidRPr="009B6C0E">
              <w:rPr>
                <w:rFonts w:cstheme="minorHAnsi"/>
                <w:color w:val="000000"/>
                <w:sz w:val="20"/>
                <w:szCs w:val="20"/>
                <w:lang w:eastAsia="el-GR"/>
              </w:rPr>
              <w:t>Σημειώσεις</w:t>
            </w:r>
          </w:p>
        </w:tc>
        <w:tc>
          <w:tcPr>
            <w:tcW w:w="3374" w:type="pct"/>
          </w:tcPr>
          <w:p w14:paraId="2E6A471E" w14:textId="77777777" w:rsidR="003958A2" w:rsidRPr="009B6C0E" w:rsidRDefault="003958A2" w:rsidP="00DD7E8C">
            <w:pPr>
              <w:spacing w:before="60" w:after="60" w:line="24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eastAsia="el-GR"/>
              </w:rPr>
            </w:pPr>
          </w:p>
        </w:tc>
      </w:tr>
    </w:tbl>
    <w:p w14:paraId="605AE9C2" w14:textId="77777777" w:rsidR="003958A2" w:rsidRDefault="003958A2"/>
    <w:sectPr w:rsidR="003958A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8A2"/>
    <w:rsid w:val="003958A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52CB6"/>
  <w15:chartTrackingRefBased/>
  <w15:docId w15:val="{A7EF5917-E339-4696-81A2-A87EEFBBC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l-G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58A2"/>
    <w:pPr>
      <w:spacing w:line="259" w:lineRule="auto"/>
      <w:jc w:val="both"/>
    </w:pPr>
    <w:rPr>
      <w:rFonts w:ascii="Calibri" w:eastAsia="Times New Roman" w:hAnsi="Calibri" w:cs="Times New Roman"/>
      <w:kern w:val="0"/>
      <w:sz w:val="22"/>
      <w:szCs w:val="22"/>
      <w14:ligatures w14:val="none"/>
    </w:rPr>
  </w:style>
  <w:style w:type="paragraph" w:styleId="1">
    <w:name w:val="heading 1"/>
    <w:basedOn w:val="a"/>
    <w:next w:val="a"/>
    <w:link w:val="1Char"/>
    <w:uiPriority w:val="9"/>
    <w:qFormat/>
    <w:rsid w:val="003958A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unhideWhenUsed/>
    <w:qFormat/>
    <w:rsid w:val="003958A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unhideWhenUsed/>
    <w:qFormat/>
    <w:rsid w:val="003958A2"/>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unhideWhenUsed/>
    <w:qFormat/>
    <w:rsid w:val="003958A2"/>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unhideWhenUsed/>
    <w:qFormat/>
    <w:rsid w:val="003958A2"/>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3958A2"/>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3958A2"/>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3958A2"/>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3958A2"/>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3958A2"/>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3958A2"/>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rsid w:val="003958A2"/>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3958A2"/>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3958A2"/>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3958A2"/>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3958A2"/>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3958A2"/>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3958A2"/>
    <w:rPr>
      <w:rFonts w:eastAsiaTheme="majorEastAsia" w:cstheme="majorBidi"/>
      <w:color w:val="272727" w:themeColor="text1" w:themeTint="D8"/>
    </w:rPr>
  </w:style>
  <w:style w:type="paragraph" w:styleId="a3">
    <w:name w:val="Title"/>
    <w:basedOn w:val="a"/>
    <w:next w:val="a"/>
    <w:link w:val="Char"/>
    <w:uiPriority w:val="10"/>
    <w:qFormat/>
    <w:rsid w:val="003958A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3958A2"/>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3958A2"/>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3958A2"/>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3958A2"/>
    <w:pPr>
      <w:spacing w:before="160"/>
      <w:jc w:val="center"/>
    </w:pPr>
    <w:rPr>
      <w:i/>
      <w:iCs/>
      <w:color w:val="404040" w:themeColor="text1" w:themeTint="BF"/>
    </w:rPr>
  </w:style>
  <w:style w:type="character" w:customStyle="1" w:styleId="Char1">
    <w:name w:val="Απόσπασμα Char"/>
    <w:basedOn w:val="a0"/>
    <w:link w:val="a5"/>
    <w:uiPriority w:val="29"/>
    <w:rsid w:val="003958A2"/>
    <w:rPr>
      <w:i/>
      <w:iCs/>
      <w:color w:val="404040" w:themeColor="text1" w:themeTint="BF"/>
    </w:rPr>
  </w:style>
  <w:style w:type="paragraph" w:styleId="a6">
    <w:name w:val="List Paragraph"/>
    <w:basedOn w:val="a"/>
    <w:uiPriority w:val="34"/>
    <w:qFormat/>
    <w:rsid w:val="003958A2"/>
    <w:pPr>
      <w:ind w:left="720"/>
      <w:contextualSpacing/>
    </w:pPr>
  </w:style>
  <w:style w:type="character" w:styleId="a7">
    <w:name w:val="Intense Emphasis"/>
    <w:basedOn w:val="a0"/>
    <w:uiPriority w:val="21"/>
    <w:qFormat/>
    <w:rsid w:val="003958A2"/>
    <w:rPr>
      <w:i/>
      <w:iCs/>
      <w:color w:val="0F4761" w:themeColor="accent1" w:themeShade="BF"/>
    </w:rPr>
  </w:style>
  <w:style w:type="paragraph" w:styleId="a8">
    <w:name w:val="Intense Quote"/>
    <w:basedOn w:val="a"/>
    <w:next w:val="a"/>
    <w:link w:val="Char2"/>
    <w:uiPriority w:val="30"/>
    <w:qFormat/>
    <w:rsid w:val="003958A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3958A2"/>
    <w:rPr>
      <w:i/>
      <w:iCs/>
      <w:color w:val="0F4761" w:themeColor="accent1" w:themeShade="BF"/>
    </w:rPr>
  </w:style>
  <w:style w:type="character" w:styleId="a9">
    <w:name w:val="Intense Reference"/>
    <w:basedOn w:val="a0"/>
    <w:uiPriority w:val="32"/>
    <w:qFormat/>
    <w:rsid w:val="003958A2"/>
    <w:rPr>
      <w:b/>
      <w:bCs/>
      <w:smallCaps/>
      <w:color w:val="0F4761" w:themeColor="accent1" w:themeShade="BF"/>
      <w:spacing w:val="5"/>
    </w:rPr>
  </w:style>
  <w:style w:type="table" w:customStyle="1" w:styleId="1-12">
    <w:name w:val="Πίνακας 1 με ανοιχτόχρωμο πλέγμα - Έμφαση 12"/>
    <w:basedOn w:val="a1"/>
    <w:uiPriority w:val="46"/>
    <w:rsid w:val="003958A2"/>
    <w:pPr>
      <w:spacing w:after="0" w:line="240" w:lineRule="auto"/>
    </w:pPr>
    <w:rPr>
      <w:rFonts w:ascii="Calibri" w:eastAsia="Times New Roman" w:hAnsi="Calibri" w:cs="Times New Roman"/>
      <w:kern w:val="0"/>
      <w:sz w:val="20"/>
      <w:szCs w:val="20"/>
      <w14:ligatures w14:val="none"/>
    </w:r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267</Words>
  <Characters>1442</Characters>
  <Application>Microsoft Office Word</Application>
  <DocSecurity>0</DocSecurity>
  <Lines>12</Lines>
  <Paragraphs>3</Paragraphs>
  <ScaleCrop>false</ScaleCrop>
  <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ΜΟΥΦΛΟΥΖΕΛΛΗΣ ΕΥΣΤΡΑΤΙΟΣ</dc:creator>
  <cp:keywords/>
  <dc:description/>
  <cp:lastModifiedBy>ΜΟΥΦΛΟΥΖΕΛΛΗΣ ΕΥΣΤΡΑΤΙΟΣ</cp:lastModifiedBy>
  <cp:revision>1</cp:revision>
  <dcterms:created xsi:type="dcterms:W3CDTF">2024-05-09T06:23:00Z</dcterms:created>
  <dcterms:modified xsi:type="dcterms:W3CDTF">2024-05-09T06:24:00Z</dcterms:modified>
</cp:coreProperties>
</file>