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530D7" w14:textId="77777777" w:rsidR="002F2E82" w:rsidRPr="00406C39" w:rsidRDefault="002F2E82" w:rsidP="002F2E82">
      <w:pPr>
        <w:pStyle w:val="3"/>
      </w:pPr>
      <w:bookmarkStart w:id="0" w:name="_Toc99952633"/>
      <w:bookmarkStart w:id="1" w:name="_Toc100656035"/>
      <w:r w:rsidRPr="00DF3FC6">
        <w:t>PSO906</w:t>
      </w:r>
      <w:r w:rsidRPr="008E6E08">
        <w:t xml:space="preserve"> - </w:t>
      </w:r>
      <w:r w:rsidRPr="00406C39">
        <w:t>Επενδύσεις σε υποδομές βελτίωσης της ποιότητας και εξοικονόμησης του πόσιμου ύδατος</w:t>
      </w:r>
      <w:bookmarkEnd w:id="0"/>
      <w:bookmarkEnd w:id="1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2F2E82" w:rsidRPr="001A2A76" w14:paraId="121D819B" w14:textId="77777777" w:rsidTr="00744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7B4F7AC0" w14:textId="77777777" w:rsidR="002F2E82" w:rsidRPr="005F28E1" w:rsidRDefault="002F2E82" w:rsidP="00744487">
            <w:pPr>
              <w:spacing w:before="60" w:after="60" w:line="240" w:lineRule="auto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3324FF01" w14:textId="77777777" w:rsidR="002F2E82" w:rsidRPr="009B6C0E" w:rsidRDefault="002F2E82" w:rsidP="00744487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2D578888" w14:textId="77777777" w:rsidR="002F2E82" w:rsidRPr="009B6C0E" w:rsidRDefault="002F2E82" w:rsidP="00744487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Δείκτη</w:t>
            </w:r>
          </w:p>
        </w:tc>
      </w:tr>
      <w:tr w:rsidR="002F2E82" w:rsidRPr="001A2A76" w14:paraId="267B3174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1101D3A1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14:paraId="0E20836F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105EF8CB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ΕΤΠΑ, ΤΣ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, ΤΔΜ</w:t>
            </w: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2F2E82" w:rsidRPr="001A2A76" w14:paraId="7B638BD1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F250156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29B1240C" w14:textId="77777777" w:rsidR="002F2E82" w:rsidRPr="005F28E1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0BC0B81B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F3FC6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PS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  <w:t>O</w:t>
            </w:r>
            <w:r w:rsidRPr="00DF3FC6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90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  <w:t>6</w:t>
            </w:r>
          </w:p>
        </w:tc>
      </w:tr>
      <w:tr w:rsidR="002F2E82" w:rsidRPr="001A2A76" w14:paraId="4C46E2BB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4F7D0FB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2218F0FF" w14:textId="77777777" w:rsidR="002F2E82" w:rsidRPr="005F28E1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31E228E0" w14:textId="77777777" w:rsidR="002F2E82" w:rsidRPr="00440AC0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2" w:name="_Toc99952634"/>
            <w:r w:rsidRPr="00461A6B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Επενδύσεις σε υποδομές βελτίωσης της ποιότητας και εξοικονόμησης του πόσιμου ύδατος</w:t>
            </w:r>
            <w:bookmarkEnd w:id="2"/>
          </w:p>
        </w:tc>
      </w:tr>
      <w:tr w:rsidR="002F2E82" w:rsidRPr="001C16F3" w14:paraId="6A42EA6B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5674F31A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5F9F1E1C" w14:textId="77777777" w:rsidR="002F2E82" w:rsidRPr="00506142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506142">
              <w:rPr>
                <w:rFonts w:cstheme="minorHAnsi"/>
                <w:color w:val="000000"/>
                <w:sz w:val="20"/>
                <w:szCs w:val="2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76530710" w14:textId="77777777" w:rsidR="002F2E82" w:rsidRPr="00737941" w:rsidDel="005C100D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  <w:tr w:rsidR="002F2E82" w:rsidRPr="001A2A76" w14:paraId="0E75F6B3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4280395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2E1E3682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581DE8B9" w14:textId="77777777" w:rsidR="002F2E82" w:rsidRPr="001C16F3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Ευρώ</w:t>
            </w:r>
          </w:p>
        </w:tc>
      </w:tr>
      <w:tr w:rsidR="002F2E82" w:rsidRPr="001A2A76" w14:paraId="6F0466A7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E85DD4F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508806F3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0D7F7DA9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Εκροών</w:t>
            </w:r>
          </w:p>
        </w:tc>
      </w:tr>
      <w:tr w:rsidR="002F2E82" w:rsidRPr="001A2A76" w14:paraId="1E554C43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6E2FF98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1D74257D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0BCEF9E4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0</w:t>
            </w:r>
          </w:p>
        </w:tc>
      </w:tr>
      <w:tr w:rsidR="002F2E82" w:rsidRPr="001A2A76" w14:paraId="2A329EB2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95B752A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54AAA965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32315911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&gt;=0</w:t>
            </w:r>
          </w:p>
        </w:tc>
      </w:tr>
      <w:tr w:rsidR="002F2E82" w:rsidRPr="001A2A76" w14:paraId="7602775A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2FECB02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33BEFC58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40E3961C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&gt;0</w:t>
            </w:r>
          </w:p>
        </w:tc>
      </w:tr>
      <w:tr w:rsidR="002F2E82" w:rsidRPr="001A2A76" w14:paraId="03A31F29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7A9A6F6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22772188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</w:tcPr>
          <w:p w14:paraId="4F4E230A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sz w:val="20"/>
                <w:szCs w:val="20"/>
              </w:rPr>
              <w:t>Σ.Π. 2 Πιο Πράσινη Ευρώπη</w:t>
            </w:r>
            <w:r>
              <w:rPr>
                <w:sz w:val="20"/>
                <w:szCs w:val="20"/>
              </w:rPr>
              <w:t xml:space="preserve"> </w:t>
            </w:r>
            <w:r w:rsidRPr="00047A24">
              <w:rPr>
                <w:rFonts w:cstheme="minorHAnsi"/>
                <w:color w:val="000000"/>
                <w:sz w:val="20"/>
                <w:szCs w:val="20"/>
                <w:lang w:eastAsia="el-GR"/>
              </w:rPr>
              <w:t>και στο πλαίσιο του ΤΔΜ</w:t>
            </w:r>
          </w:p>
        </w:tc>
      </w:tr>
      <w:tr w:rsidR="002F2E82" w:rsidRPr="001A2A76" w14:paraId="6ADA54CE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3EF2A48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2935E373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</w:tcPr>
          <w:p w14:paraId="13637DB5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sz w:val="20"/>
                <w:szCs w:val="20"/>
              </w:rPr>
              <w:t>RSO2.5 Πρόσβαση στο νερό</w:t>
            </w:r>
            <w:r>
              <w:rPr>
                <w:sz w:val="20"/>
                <w:szCs w:val="20"/>
              </w:rPr>
              <w:t xml:space="preserve"> </w:t>
            </w:r>
            <w:r w:rsidRPr="00047A24">
              <w:rPr>
                <w:rFonts w:cstheme="minorHAnsi"/>
                <w:color w:val="000000"/>
                <w:sz w:val="20"/>
                <w:szCs w:val="20"/>
                <w:lang w:eastAsia="el-GR"/>
              </w:rPr>
              <w:t>και στο πλαίσιο του ΤΔΜ</w:t>
            </w:r>
          </w:p>
        </w:tc>
      </w:tr>
      <w:tr w:rsidR="002F2E82" w:rsidRPr="001A2A76" w14:paraId="7A91BB67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4F44AB0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3AE2127C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0DEC0301" w14:textId="77777777" w:rsidR="002F2E82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Ο δείκτης μετράει επενδύσεις που αφορούν τη βελτίωση της ποιότητας και την εξοικονόμηση του πόσιμου νερού, όπως κατασκευή ή βελτίωση δεξαμενών, διυλιστηρίων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κ.λ.π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.</w:t>
            </w:r>
          </w:p>
          <w:p w14:paraId="323BFCAE" w14:textId="77777777" w:rsidR="002F2E82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Παρεμβάσεις που σχετίζονται με την κατασκευή νέων ή την αναβάθμιση αγωγών των συστημάτων διανομής των δημοσίων δικτύων ύδρευσης μετριούνται με τον </w:t>
            </w:r>
            <w:r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RCO</w:t>
            </w:r>
            <w:r w:rsidRPr="00D81957">
              <w:rPr>
                <w:rFonts w:cstheme="minorHAnsi"/>
                <w:color w:val="000000"/>
                <w:sz w:val="20"/>
                <w:szCs w:val="20"/>
                <w:lang w:eastAsia="el-GR"/>
              </w:rPr>
              <w:t>30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«</w:t>
            </w:r>
            <w:r w:rsidRPr="001C4AB7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Μήκος νέων ή αναβαθμισμένων σωλήνων για τα συστήματα διανομής των δημοσίων δικτύων ύδρευσης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».</w:t>
            </w:r>
          </w:p>
          <w:p w14:paraId="42596558" w14:textId="77777777" w:rsidR="002F2E82" w:rsidRPr="00294598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Σημειώνεται ότι ο συγκεκριμένος δείκτης δεν μετράει σχέδια ή στρατηγικές γιατί αυτές μετριούνται με τον </w:t>
            </w:r>
            <w:r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RCO</w:t>
            </w:r>
            <w:r w:rsidRPr="000C210C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27 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«</w:t>
            </w:r>
            <w:r w:rsidRPr="001C4AB7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Εθνικές και </w:t>
            </w:r>
            <w:proofErr w:type="spellStart"/>
            <w:r w:rsidRPr="001C4AB7">
              <w:rPr>
                <w:rFonts w:cstheme="minorHAnsi"/>
                <w:color w:val="000000"/>
                <w:sz w:val="20"/>
                <w:szCs w:val="20"/>
                <w:lang w:eastAsia="el-GR"/>
              </w:rPr>
              <w:t>υποεθνικές</w:t>
            </w:r>
            <w:proofErr w:type="spellEnd"/>
            <w:r w:rsidRPr="001C4AB7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στρατηγικές για την προσαρμογή στην κλιματική αλλαγή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»</w:t>
            </w:r>
            <w:r w:rsidRPr="001C4AB7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ή τον Ειδικό Δείκτη «Στρατηγικές και Σχέδια Διαχείρισης».</w:t>
            </w:r>
          </w:p>
        </w:tc>
      </w:tr>
      <w:tr w:rsidR="002F2E82" w:rsidRPr="001A2A76" w14:paraId="0E6AA96E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3CF67D6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14:paraId="06CF5BAE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5BFCDB01" w14:textId="77777777" w:rsidR="002F2E82" w:rsidRPr="00D6615D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Υποστηριζόμενα έργα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– ΟΠΣ ΕΣΠΑ</w:t>
            </w:r>
          </w:p>
        </w:tc>
      </w:tr>
      <w:tr w:rsidR="002F2E82" w:rsidRPr="001A2A76" w14:paraId="35579773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CF2A24D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7349266E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58544E95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2F2E82" w:rsidRPr="001A2A76" w14:paraId="593D6FFA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C59F123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2184CE2B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14:paraId="7EE6043C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  <w:tr w:rsidR="002F2E82" w:rsidRPr="001A2A76" w14:paraId="742D7087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4FD9F2A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30CFE3D4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32640020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  <w:t>Κανόνας 1: Αναφορές ανά ειδικό στόχο</w:t>
            </w:r>
          </w:p>
          <w:p w14:paraId="4165A9BC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2F2E82" w:rsidRPr="001A2A76" w14:paraId="372D419F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E42E614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14:paraId="37814AA2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14:paraId="7618F99F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  <w:tr w:rsidR="002F2E82" w:rsidRPr="001A2A76" w14:paraId="20C21F65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E3B4A26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14:paraId="23988865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  <w:proofErr w:type="spellStart"/>
            <w:r w:rsidRPr="00D564EB">
              <w:rPr>
                <w:rFonts w:cstheme="minorHAnsi"/>
                <w:sz w:val="20"/>
                <w:szCs w:val="20"/>
                <w:lang w:eastAsia="el-GR"/>
              </w:rPr>
              <w:t>Συσχετιζόμενος</w:t>
            </w:r>
            <w:proofErr w:type="spellEnd"/>
            <w:r w:rsidRPr="00D564EB">
              <w:rPr>
                <w:rFonts w:cstheme="minorHAnsi"/>
                <w:sz w:val="20"/>
                <w:szCs w:val="20"/>
                <w:lang w:eastAsia="el-GR"/>
              </w:rPr>
              <w:t xml:space="preserve"> δείκτης προς χρήση από την Επιτροπή με </w:t>
            </w:r>
            <w:r w:rsidRPr="00D564EB">
              <w:rPr>
                <w:rFonts w:cstheme="minorHAnsi"/>
                <w:sz w:val="20"/>
                <w:szCs w:val="20"/>
                <w:lang w:eastAsia="el-GR"/>
              </w:rPr>
              <w:lastRenderedPageBreak/>
              <w:t>βάση το Παράρτημα ΙΙ του Καν. ΕΤΠΑ και ΤΣ</w:t>
            </w:r>
          </w:p>
        </w:tc>
        <w:tc>
          <w:tcPr>
            <w:tcW w:w="3374" w:type="pct"/>
            <w:noWrap/>
            <w:hideMark/>
          </w:tcPr>
          <w:p w14:paraId="2DB55672" w14:textId="77777777" w:rsidR="002F2E82" w:rsidRPr="00D564EB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</w:p>
        </w:tc>
      </w:tr>
      <w:tr w:rsidR="002F2E82" w:rsidRPr="001A2A76" w14:paraId="1574C481" w14:textId="77777777" w:rsidTr="007444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3B2036" w14:textId="77777777" w:rsidR="002F2E82" w:rsidRPr="005F28E1" w:rsidRDefault="002F2E82" w:rsidP="00744487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14:paraId="414F8C23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14:paraId="23BFF05C" w14:textId="77777777" w:rsidR="002F2E82" w:rsidRPr="009B6C0E" w:rsidRDefault="002F2E82" w:rsidP="0074448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</w:tbl>
    <w:p w14:paraId="3BA33C7D" w14:textId="77777777" w:rsidR="002F2E82" w:rsidRDefault="002F2E82" w:rsidP="002F2E82"/>
    <w:tbl>
      <w:tblPr>
        <w:tblStyle w:val="1-1"/>
        <w:tblW w:w="5000" w:type="pct"/>
        <w:tblLook w:val="0620" w:firstRow="1" w:lastRow="0" w:firstColumn="0" w:lastColumn="0" w:noHBand="1" w:noVBand="1"/>
      </w:tblPr>
      <w:tblGrid>
        <w:gridCol w:w="2572"/>
        <w:gridCol w:w="5724"/>
      </w:tblGrid>
      <w:tr w:rsidR="002F2E82" w:rsidRPr="00A9458B" w14:paraId="5DCF01B4" w14:textId="77777777" w:rsidTr="00744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0" w:type="pct"/>
          </w:tcPr>
          <w:p w14:paraId="00546706" w14:textId="77777777" w:rsidR="002F2E82" w:rsidRPr="00A9458B" w:rsidRDefault="002F2E82" w:rsidP="00744487">
            <w:pPr>
              <w:keepNext/>
              <w:spacing w:before="60" w:after="60"/>
              <w:jc w:val="center"/>
              <w:rPr>
                <w:b w:val="0"/>
                <w:bCs w:val="0"/>
                <w:sz w:val="20"/>
                <w:szCs w:val="20"/>
              </w:rPr>
            </w:pPr>
            <w:r w:rsidRPr="00A9458B">
              <w:rPr>
                <w:sz w:val="20"/>
                <w:szCs w:val="20"/>
              </w:rPr>
              <w:t>Κριτήριο RACER</w:t>
            </w:r>
          </w:p>
        </w:tc>
        <w:tc>
          <w:tcPr>
            <w:tcW w:w="3450" w:type="pct"/>
          </w:tcPr>
          <w:p w14:paraId="4100FBF7" w14:textId="77777777" w:rsidR="002F2E82" w:rsidRPr="00A9458B" w:rsidRDefault="002F2E82" w:rsidP="00744487">
            <w:pPr>
              <w:keepNext/>
              <w:spacing w:before="60" w:after="60"/>
              <w:ind w:left="106"/>
              <w:jc w:val="left"/>
              <w:rPr>
                <w:sz w:val="20"/>
                <w:szCs w:val="20"/>
              </w:rPr>
            </w:pPr>
            <w:r w:rsidRPr="00A9458B">
              <w:rPr>
                <w:sz w:val="20"/>
                <w:szCs w:val="20"/>
              </w:rPr>
              <w:t>Τεκμηρίωση κάλυψης κριτηρίου</w:t>
            </w:r>
          </w:p>
        </w:tc>
      </w:tr>
      <w:tr w:rsidR="002F2E82" w:rsidRPr="007728CA" w14:paraId="573771BB" w14:textId="77777777" w:rsidTr="00744487">
        <w:tc>
          <w:tcPr>
            <w:tcW w:w="1550" w:type="pct"/>
          </w:tcPr>
          <w:p w14:paraId="69814FD9" w14:textId="77777777" w:rsidR="002F2E82" w:rsidRPr="00A9458B" w:rsidRDefault="002F2E82" w:rsidP="00744487">
            <w:pPr>
              <w:spacing w:before="60" w:after="60"/>
              <w:rPr>
                <w:b/>
                <w:bCs/>
                <w:sz w:val="20"/>
                <w:szCs w:val="20"/>
                <w:lang w:val="el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Συναφής</w:t>
            </w:r>
          </w:p>
          <w:p w14:paraId="20E12288" w14:textId="77777777" w:rsidR="002F2E82" w:rsidRPr="00A9458B" w:rsidRDefault="002F2E82" w:rsidP="00744487">
            <w:pPr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Υπάρχει ισχυρός συσχετισμός με τον στόχο που επιδιώκει να επιτύχει το πρόγραμμα</w:t>
            </w:r>
            <w:r w:rsidRPr="00A9458B">
              <w:rPr>
                <w:i/>
                <w:iCs/>
                <w:color w:val="4EA72E" w:themeColor="accent6"/>
                <w:sz w:val="20"/>
                <w:szCs w:val="20"/>
              </w:rPr>
              <w:t xml:space="preserve"> </w:t>
            </w: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/</w:t>
            </w:r>
            <w:r w:rsidRPr="00A9458B">
              <w:rPr>
                <w:i/>
                <w:iCs/>
                <w:color w:val="4EA72E" w:themeColor="accent6"/>
                <w:sz w:val="20"/>
                <w:szCs w:val="20"/>
              </w:rPr>
              <w:t xml:space="preserve"> </w:t>
            </w: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πολιτική;</w:t>
            </w:r>
          </w:p>
        </w:tc>
        <w:tc>
          <w:tcPr>
            <w:tcW w:w="3450" w:type="pct"/>
            <w:vAlign w:val="center"/>
          </w:tcPr>
          <w:p w14:paraId="77F6880E" w14:textId="77777777" w:rsidR="002F2E82" w:rsidRDefault="002F2E82" w:rsidP="00744487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Ο δείκτης έ</w:t>
            </w:r>
            <w:r w:rsidRPr="000532F0">
              <w:rPr>
                <w:sz w:val="20"/>
                <w:szCs w:val="20"/>
              </w:rPr>
              <w:t xml:space="preserve">χει μεγάλη συνάφεια και συνδέεται στενά με τους επιδιωκόμενους στόχους </w:t>
            </w:r>
            <w:r>
              <w:rPr>
                <w:sz w:val="20"/>
                <w:szCs w:val="20"/>
              </w:rPr>
              <w:t>και τη λογική της παρέμβασης που αφορούν στην ενίσχυση συστημάτων βελτίωσης της ποιότητας και εξοικονόμησης πόσιμου ύδατος (</w:t>
            </w:r>
            <w:r w:rsidRPr="00A27B85">
              <w:rPr>
                <w:sz w:val="20"/>
                <w:szCs w:val="20"/>
              </w:rPr>
              <w:t xml:space="preserve">όπως κατασκευή ή βελτίωση δεξαμενών, διυλιστηρίων </w:t>
            </w:r>
            <w:proofErr w:type="spellStart"/>
            <w:r w:rsidRPr="00A27B85">
              <w:rPr>
                <w:sz w:val="20"/>
                <w:szCs w:val="20"/>
              </w:rPr>
              <w:t>κ.λ.π</w:t>
            </w:r>
            <w:proofErr w:type="spellEnd"/>
            <w:r w:rsidRPr="00A27B8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), δεδομένου ότι προσμετρά τη συνολική αξία των επενδύσεων σε δράσεις αυτής της κατηγορίας.</w:t>
            </w:r>
          </w:p>
          <w:p w14:paraId="47CE7A52" w14:textId="77777777" w:rsidR="002F2E82" w:rsidRPr="00B3181E" w:rsidRDefault="002F2E82" w:rsidP="00744487">
            <w:pPr>
              <w:spacing w:before="60" w:after="60"/>
              <w:rPr>
                <w:sz w:val="20"/>
                <w:szCs w:val="20"/>
              </w:rPr>
            </w:pPr>
            <w:r w:rsidRPr="00296E09">
              <w:rPr>
                <w:bCs/>
                <w:i/>
                <w:iCs/>
                <w:sz w:val="20"/>
                <w:szCs w:val="20"/>
                <w:highlight w:val="lightGray"/>
              </w:rPr>
              <w:t>[Η ΔΑ θα πρέπει να εξειδικεύσει περαιτέρω τη λογική της παρέμβασης].</w:t>
            </w:r>
          </w:p>
        </w:tc>
      </w:tr>
      <w:tr w:rsidR="002F2E82" w:rsidRPr="00A9458B" w14:paraId="68E35EF3" w14:textId="77777777" w:rsidTr="00744487">
        <w:tc>
          <w:tcPr>
            <w:tcW w:w="1550" w:type="pct"/>
          </w:tcPr>
          <w:p w14:paraId="0512F9E4" w14:textId="77777777" w:rsidR="002F2E82" w:rsidRPr="00A9458B" w:rsidRDefault="002F2E82" w:rsidP="00744487">
            <w:pPr>
              <w:spacing w:before="60" w:after="60"/>
              <w:rPr>
                <w:b/>
                <w:bCs/>
                <w:sz w:val="20"/>
                <w:szCs w:val="20"/>
                <w:lang w:val="el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Αποδεκτός</w:t>
            </w:r>
          </w:p>
          <w:p w14:paraId="440942F8" w14:textId="77777777" w:rsidR="002F2E82" w:rsidRPr="00A9458B" w:rsidRDefault="002F2E82" w:rsidP="00744487">
            <w:pPr>
              <w:jc w:val="left"/>
              <w:rPr>
                <w:i/>
                <w:iCs/>
                <w:sz w:val="20"/>
                <w:szCs w:val="20"/>
                <w:lang w:val="el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Μπορεί να γίνει εύκολα κατανοητός και αποδεκτός από όλα τα ενδιαφερόμενα μέρη;</w:t>
            </w:r>
          </w:p>
        </w:tc>
        <w:tc>
          <w:tcPr>
            <w:tcW w:w="3450" w:type="pct"/>
            <w:vAlign w:val="center"/>
          </w:tcPr>
          <w:p w14:paraId="325B0534" w14:textId="77777777" w:rsidR="002F2E82" w:rsidRPr="00A9458B" w:rsidRDefault="002F2E82" w:rsidP="00744487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A9458B">
              <w:rPr>
                <w:sz w:val="20"/>
                <w:szCs w:val="20"/>
                <w:lang w:val="el"/>
              </w:rPr>
              <w:t xml:space="preserve">Ο </w:t>
            </w:r>
            <w:r w:rsidRPr="00A9458B">
              <w:rPr>
                <w:sz w:val="20"/>
                <w:szCs w:val="20"/>
              </w:rPr>
              <w:t>δείκτης είναι εύκολα κατανοητός και αποδεκτός, τόσο από τους Δικαιούχους, όσο και από τη Διαχειριστική Αρχή, καθώς αποδίδει με άμεσο τρόπο το αντικείμενο της παρέμβασης</w:t>
            </w:r>
            <w:r w:rsidRPr="00A9458B">
              <w:rPr>
                <w:sz w:val="20"/>
                <w:szCs w:val="20"/>
                <w:lang w:val="el"/>
              </w:rPr>
              <w:t>.</w:t>
            </w:r>
          </w:p>
        </w:tc>
      </w:tr>
      <w:tr w:rsidR="002F2E82" w:rsidRPr="003D54F1" w14:paraId="0448C911" w14:textId="77777777" w:rsidTr="00744487">
        <w:tc>
          <w:tcPr>
            <w:tcW w:w="1550" w:type="pct"/>
          </w:tcPr>
          <w:p w14:paraId="75BE7FEB" w14:textId="77777777" w:rsidR="002F2E82" w:rsidRPr="00A9458B" w:rsidRDefault="002F2E82" w:rsidP="00744487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Αξιόπιστος</w:t>
            </w:r>
          </w:p>
          <w:p w14:paraId="283E4CF0" w14:textId="77777777" w:rsidR="002F2E82" w:rsidRPr="00A9458B" w:rsidRDefault="002F2E82" w:rsidP="00744487">
            <w:pPr>
              <w:jc w:val="left"/>
              <w:rPr>
                <w:b/>
                <w:bCs/>
                <w:sz w:val="20"/>
                <w:szCs w:val="20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 xml:space="preserve">Είναι εύληπτος σε μη ειδικούς, ξεκάθαρος και εύκολα </w:t>
            </w:r>
            <w:proofErr w:type="spellStart"/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ερμηνευόμενος</w:t>
            </w:r>
            <w:proofErr w:type="spellEnd"/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;</w:t>
            </w:r>
          </w:p>
        </w:tc>
        <w:tc>
          <w:tcPr>
            <w:tcW w:w="3450" w:type="pct"/>
            <w:vAlign w:val="center"/>
          </w:tcPr>
          <w:p w14:paraId="791A62AF" w14:textId="77777777" w:rsidR="002F2E82" w:rsidRPr="003D54F1" w:rsidRDefault="002F2E82" w:rsidP="00744487">
            <w:pPr>
              <w:spacing w:before="60" w:after="60"/>
              <w:rPr>
                <w:sz w:val="20"/>
                <w:szCs w:val="20"/>
              </w:rPr>
            </w:pPr>
            <w:r w:rsidRPr="00A9458B">
              <w:rPr>
                <w:sz w:val="20"/>
                <w:szCs w:val="20"/>
                <w:lang w:val="el"/>
              </w:rPr>
              <w:t>Ο δείκτης αποδίδει με σαφήνεια το αντικείμενο της μέτρησης</w:t>
            </w:r>
            <w:r w:rsidRPr="003D54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l"/>
              </w:rPr>
              <w:t>και είναι εύληπτος, καθώς δεν επιδέχεται παρερμηνείας από τους φορείς που θα τον χρησιμοποιήσουν.</w:t>
            </w:r>
            <w:r w:rsidRPr="003D54F1">
              <w:rPr>
                <w:sz w:val="20"/>
                <w:szCs w:val="20"/>
              </w:rPr>
              <w:t xml:space="preserve"> </w:t>
            </w:r>
            <w:proofErr w:type="spellStart"/>
            <w:r w:rsidRPr="00A9458B">
              <w:rPr>
                <w:sz w:val="20"/>
                <w:szCs w:val="20"/>
                <w:lang w:val="el"/>
              </w:rPr>
              <w:t>Ποσοτικοποιεί</w:t>
            </w:r>
            <w:proofErr w:type="spellEnd"/>
            <w:r w:rsidRPr="00A9458B">
              <w:rPr>
                <w:sz w:val="20"/>
                <w:szCs w:val="20"/>
                <w:lang w:val="el"/>
              </w:rPr>
              <w:t xml:space="preserve"> αξιόπιστα τις αναμενόμενες εκροές, ως προς </w:t>
            </w:r>
            <w:r>
              <w:rPr>
                <w:sz w:val="20"/>
                <w:szCs w:val="20"/>
                <w:lang w:val="el"/>
              </w:rPr>
              <w:t xml:space="preserve">το ύψος τον επενδύσεων σε συστήματα </w:t>
            </w:r>
            <w:r w:rsidRPr="00A27B85">
              <w:rPr>
                <w:sz w:val="20"/>
                <w:szCs w:val="20"/>
                <w:lang w:val="el"/>
              </w:rPr>
              <w:t>βελτίωσης της ποιότητας και εξοικονόμησης πόσιμου ύδατος</w:t>
            </w:r>
            <w:r w:rsidRPr="003D54F1">
              <w:rPr>
                <w:sz w:val="20"/>
                <w:szCs w:val="20"/>
              </w:rPr>
              <w:t xml:space="preserve">, συμβάλλοντας στην επιτυχή υπηρέτηση της λογικής </w:t>
            </w:r>
            <w:r>
              <w:rPr>
                <w:sz w:val="20"/>
                <w:szCs w:val="20"/>
              </w:rPr>
              <w:t xml:space="preserve">της </w:t>
            </w:r>
            <w:r w:rsidRPr="003D54F1">
              <w:rPr>
                <w:sz w:val="20"/>
                <w:szCs w:val="20"/>
              </w:rPr>
              <w:t>παρέμβασης.</w:t>
            </w:r>
          </w:p>
        </w:tc>
      </w:tr>
      <w:tr w:rsidR="002F2E82" w:rsidRPr="003D54F1" w14:paraId="3D8BB723" w14:textId="77777777" w:rsidTr="00744487">
        <w:tc>
          <w:tcPr>
            <w:tcW w:w="1550" w:type="pct"/>
          </w:tcPr>
          <w:p w14:paraId="77563D75" w14:textId="77777777" w:rsidR="002F2E82" w:rsidRPr="00A9458B" w:rsidRDefault="002F2E82" w:rsidP="00744487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Εύκολος</w:t>
            </w:r>
          </w:p>
          <w:p w14:paraId="428098C1" w14:textId="77777777" w:rsidR="002F2E82" w:rsidRPr="00A9458B" w:rsidRDefault="002F2E82" w:rsidP="00744487">
            <w:pPr>
              <w:jc w:val="left"/>
              <w:rPr>
                <w:b/>
                <w:bCs/>
                <w:sz w:val="20"/>
                <w:szCs w:val="20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Είναι εφικτή η παρακολούθηση και η συλλογή δεδομένων με λογικό κόστος;</w:t>
            </w:r>
          </w:p>
        </w:tc>
        <w:tc>
          <w:tcPr>
            <w:tcW w:w="3450" w:type="pct"/>
            <w:vAlign w:val="center"/>
          </w:tcPr>
          <w:p w14:paraId="5A7109A4" w14:textId="77777777" w:rsidR="002F2E82" w:rsidRPr="003D54F1" w:rsidRDefault="002F2E82" w:rsidP="00744487">
            <w:pPr>
              <w:spacing w:before="60" w:after="60"/>
              <w:rPr>
                <w:sz w:val="20"/>
                <w:szCs w:val="20"/>
              </w:rPr>
            </w:pPr>
            <w:r w:rsidRPr="00A9458B">
              <w:rPr>
                <w:sz w:val="20"/>
                <w:szCs w:val="20"/>
                <w:lang w:val="el"/>
              </w:rPr>
              <w:t xml:space="preserve">Η </w:t>
            </w:r>
            <w:r w:rsidRPr="000A3081">
              <w:rPr>
                <w:sz w:val="20"/>
                <w:szCs w:val="20"/>
                <w:lang w:val="el"/>
              </w:rPr>
              <w:t xml:space="preserve">παρακολούθηση και η συλλογή δεδομένων είναι εφικτή και εύκολη, δεδομένου ότι η μέτρησή του θα γίνεται από τα στοιχεία που </w:t>
            </w:r>
            <w:r>
              <w:rPr>
                <w:sz w:val="20"/>
                <w:szCs w:val="20"/>
                <w:lang w:val="el"/>
              </w:rPr>
              <w:t>τηρούνται στο ΟΠΣ ΕΣΠΑ.</w:t>
            </w:r>
            <w:r w:rsidRPr="003D54F1">
              <w:rPr>
                <w:sz w:val="20"/>
                <w:szCs w:val="20"/>
              </w:rPr>
              <w:t xml:space="preserve"> Η ευκολία συλλογής των δεδομένων επιτρέπει τη συγκέντρωση τους με λογικό κόστος, καθώς δεν απαιτούνται ειδικές μελέτες ή έρευνες για το σκοπό αυτό.</w:t>
            </w:r>
          </w:p>
        </w:tc>
      </w:tr>
      <w:tr w:rsidR="002F2E82" w:rsidRPr="00A9458B" w14:paraId="409F054D" w14:textId="77777777" w:rsidTr="00744487">
        <w:tc>
          <w:tcPr>
            <w:tcW w:w="1550" w:type="pct"/>
          </w:tcPr>
          <w:p w14:paraId="33FD9C65" w14:textId="77777777" w:rsidR="002F2E82" w:rsidRPr="00A9458B" w:rsidRDefault="002F2E82" w:rsidP="00744487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Ισχυρός</w:t>
            </w:r>
          </w:p>
          <w:p w14:paraId="2365B100" w14:textId="77777777" w:rsidR="002F2E82" w:rsidRPr="00A9458B" w:rsidRDefault="002F2E82" w:rsidP="00744487">
            <w:pPr>
              <w:jc w:val="left"/>
              <w:rPr>
                <w:b/>
                <w:bCs/>
                <w:sz w:val="20"/>
                <w:szCs w:val="20"/>
                <w:lang w:val="el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Είναι αρκετά ευαίσθητος ώστε να παρακολουθεί τις αλλαγές αλλά να μην υπόκειται σε χειραγώγηση ή κατάχρηση;</w:t>
            </w:r>
          </w:p>
        </w:tc>
        <w:tc>
          <w:tcPr>
            <w:tcW w:w="3450" w:type="pct"/>
            <w:vAlign w:val="center"/>
          </w:tcPr>
          <w:p w14:paraId="0F440C78" w14:textId="77777777" w:rsidR="002F2E82" w:rsidRPr="00A9458B" w:rsidRDefault="002F2E82" w:rsidP="00744487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3D54F1">
              <w:rPr>
                <w:sz w:val="20"/>
                <w:szCs w:val="20"/>
                <w:lang w:val="el"/>
              </w:rPr>
              <w:t>Ο δείκτης είναι ευαίσθητος στις αλλαγές, καθώς παρακολουθεί την προοδευτική υλοποίηση των δράσεων ενίσχυση</w:t>
            </w:r>
            <w:r>
              <w:rPr>
                <w:sz w:val="20"/>
                <w:szCs w:val="20"/>
                <w:lang w:val="el"/>
              </w:rPr>
              <w:t>ς</w:t>
            </w:r>
            <w:r w:rsidRPr="003D54F1">
              <w:rPr>
                <w:sz w:val="20"/>
                <w:szCs w:val="20"/>
                <w:lang w:val="el"/>
              </w:rPr>
              <w:t xml:space="preserve"> συστημάτων βελτίωσης της ποιότητας και εξοικονόμησης πόσιμου ύδατος</w:t>
            </w:r>
            <w:r w:rsidRPr="003D54F1">
              <w:rPr>
                <w:sz w:val="20"/>
                <w:szCs w:val="20"/>
              </w:rPr>
              <w:t>,</w:t>
            </w:r>
            <w:r w:rsidRPr="003D54F1">
              <w:rPr>
                <w:sz w:val="20"/>
                <w:szCs w:val="20"/>
                <w:lang w:val="el"/>
              </w:rPr>
              <w:t xml:space="preserve"> στο πλαίσιο υλοποίησης των υποστηριζόμενων έργων.</w:t>
            </w:r>
            <w:r w:rsidRPr="003D54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Ο δείκτης δ</w:t>
            </w:r>
            <w:r w:rsidRPr="00A9458B">
              <w:rPr>
                <w:sz w:val="20"/>
                <w:szCs w:val="20"/>
                <w:lang w:val="el"/>
              </w:rPr>
              <w:t xml:space="preserve">εν επιδέχεται χειραγώγησης ή κατάχρησης, καθώς </w:t>
            </w:r>
            <w:r>
              <w:rPr>
                <w:sz w:val="20"/>
                <w:szCs w:val="20"/>
              </w:rPr>
              <w:t xml:space="preserve">συνδέεται άμεσα με τις υλοποιούμενες παρεμβάσεις και </w:t>
            </w:r>
            <w:r w:rsidRPr="00A9458B">
              <w:rPr>
                <w:sz w:val="20"/>
                <w:szCs w:val="20"/>
                <w:lang w:val="el"/>
              </w:rPr>
              <w:t xml:space="preserve">μετράει </w:t>
            </w:r>
            <w:r>
              <w:rPr>
                <w:sz w:val="20"/>
                <w:szCs w:val="20"/>
                <w:lang w:val="el"/>
              </w:rPr>
              <w:t xml:space="preserve">το ύψος των επενδύσεων </w:t>
            </w:r>
            <w:r w:rsidRPr="00A27B85">
              <w:rPr>
                <w:sz w:val="20"/>
                <w:szCs w:val="20"/>
                <w:lang w:val="el"/>
              </w:rPr>
              <w:t>που αφορούν τη βελτίωση της ποιότητας και της εξοικονόμησης του πόσιμου νερού, όπως κατασκευή ή βελτίωση δεξαμενών, διυλιστηρίων κ.λπ.</w:t>
            </w:r>
          </w:p>
        </w:tc>
      </w:tr>
    </w:tbl>
    <w:p w14:paraId="78E7A5DE" w14:textId="77777777" w:rsidR="002F2E82" w:rsidRDefault="002F2E82"/>
    <w:sectPr w:rsidR="002F2E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82"/>
    <w:rsid w:val="002F2E82"/>
    <w:rsid w:val="003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1C081"/>
  <w15:chartTrackingRefBased/>
  <w15:docId w15:val="{561CC522-49D3-40E6-8A31-F7029F3F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E82"/>
    <w:pPr>
      <w:spacing w:line="259" w:lineRule="auto"/>
      <w:jc w:val="both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2F2E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2F2E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F2E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2F2E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2F2E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F2E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F2E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F2E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F2E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F2E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F2E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2F2E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F2E8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F2E8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F2E8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F2E8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F2E8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F2E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F2E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F2E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F2E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F2E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F2E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F2E8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F2E8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F2E8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F2E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F2E8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F2E82"/>
    <w:rPr>
      <w:b/>
      <w:bCs/>
      <w:smallCaps/>
      <w:color w:val="0F4761" w:themeColor="accent1" w:themeShade="BF"/>
      <w:spacing w:val="5"/>
    </w:rPr>
  </w:style>
  <w:style w:type="table" w:customStyle="1" w:styleId="1-12">
    <w:name w:val="Πίνακας 1 με ανοιχτόχρωμο πλέγμα - Έμφαση 12"/>
    <w:basedOn w:val="a1"/>
    <w:uiPriority w:val="46"/>
    <w:rsid w:val="002F2E8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1"/>
    <w:uiPriority w:val="46"/>
    <w:rsid w:val="002F2E8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ΜΟΥΦΛΟΥΖΕΛΛΗΣ ΕΥΣΤΡΑΤΙΟΣ</dc:creator>
  <cp:keywords/>
  <dc:description/>
  <cp:lastModifiedBy>ΜΟΥΦΛΟΥΖΕΛΛΗΣ ΕΥΣΤΡΑΤΙΟΣ</cp:lastModifiedBy>
  <cp:revision>1</cp:revision>
  <dcterms:created xsi:type="dcterms:W3CDTF">2024-05-15T11:47:00Z</dcterms:created>
  <dcterms:modified xsi:type="dcterms:W3CDTF">2024-05-15T11:48:00Z</dcterms:modified>
</cp:coreProperties>
</file>